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170"/>
        <w:gridCol w:w="6390"/>
      </w:tblGrid>
      <w:tr w:rsidR="00C42C65" w14:paraId="3D1F50E3" w14:textId="77777777" w:rsidTr="0044282F">
        <w:tc>
          <w:tcPr>
            <w:tcW w:w="1620" w:type="dxa"/>
            <w:tcBorders>
              <w:bottom w:val="single" w:sz="4" w:space="0" w:color="auto"/>
            </w:tcBorders>
            <w:shd w:val="clear" w:color="auto" w:fill="FFFFFF"/>
            <w:vAlign w:val="center"/>
          </w:tcPr>
          <w:p w14:paraId="604D5E07" w14:textId="77777777" w:rsidR="00C42C65" w:rsidRDefault="00C42C65" w:rsidP="0044282F">
            <w:pPr>
              <w:pStyle w:val="Header"/>
              <w:spacing w:before="120" w:after="120"/>
            </w:pPr>
            <w:r>
              <w:t>PGRR Number</w:t>
            </w:r>
          </w:p>
        </w:tc>
        <w:tc>
          <w:tcPr>
            <w:tcW w:w="1260" w:type="dxa"/>
            <w:tcBorders>
              <w:bottom w:val="single" w:sz="4" w:space="0" w:color="auto"/>
            </w:tcBorders>
            <w:vAlign w:val="center"/>
          </w:tcPr>
          <w:p w14:paraId="131D26C3" w14:textId="77777777" w:rsidR="00C42C65" w:rsidRDefault="00C42C65" w:rsidP="0044282F">
            <w:pPr>
              <w:pStyle w:val="Header"/>
              <w:spacing w:before="120" w:after="120"/>
              <w:jc w:val="center"/>
            </w:pPr>
            <w:hyperlink r:id="rId8" w:history="1">
              <w:r w:rsidRPr="00CE00BA">
                <w:rPr>
                  <w:rStyle w:val="Hyperlink"/>
                </w:rPr>
                <w:t>131</w:t>
              </w:r>
            </w:hyperlink>
          </w:p>
        </w:tc>
        <w:tc>
          <w:tcPr>
            <w:tcW w:w="1170" w:type="dxa"/>
            <w:tcBorders>
              <w:bottom w:val="single" w:sz="4" w:space="0" w:color="auto"/>
            </w:tcBorders>
            <w:shd w:val="clear" w:color="auto" w:fill="FFFFFF"/>
            <w:vAlign w:val="center"/>
          </w:tcPr>
          <w:p w14:paraId="6064AFC0" w14:textId="77777777" w:rsidR="00C42C65" w:rsidRDefault="00C42C65" w:rsidP="0044282F">
            <w:pPr>
              <w:pStyle w:val="Header"/>
              <w:spacing w:before="120" w:after="120"/>
            </w:pPr>
            <w:r>
              <w:t>PGRR Title</w:t>
            </w:r>
          </w:p>
        </w:tc>
        <w:tc>
          <w:tcPr>
            <w:tcW w:w="6390" w:type="dxa"/>
            <w:tcBorders>
              <w:bottom w:val="single" w:sz="4" w:space="0" w:color="auto"/>
            </w:tcBorders>
            <w:vAlign w:val="center"/>
          </w:tcPr>
          <w:p w14:paraId="11B73956" w14:textId="77777777" w:rsidR="00C42C65" w:rsidRDefault="00C42C65" w:rsidP="0044282F">
            <w:pPr>
              <w:pStyle w:val="Header"/>
              <w:spacing w:before="120" w:after="120"/>
            </w:pPr>
            <w:r>
              <w:t>Requirements for Interconnection Cost Reporting for Transmission-Connected Generators</w:t>
            </w:r>
          </w:p>
        </w:tc>
      </w:tr>
      <w:tr w:rsidR="00C42C65" w:rsidRPr="00E01925" w14:paraId="672B1455" w14:textId="77777777" w:rsidTr="0044282F">
        <w:trPr>
          <w:trHeight w:val="518"/>
        </w:trPr>
        <w:tc>
          <w:tcPr>
            <w:tcW w:w="2880" w:type="dxa"/>
            <w:gridSpan w:val="2"/>
            <w:shd w:val="clear" w:color="auto" w:fill="FFFFFF"/>
            <w:vAlign w:val="center"/>
          </w:tcPr>
          <w:p w14:paraId="756EFA97" w14:textId="77777777" w:rsidR="00C42C65" w:rsidRPr="00E01925" w:rsidRDefault="00C42C65" w:rsidP="0044282F">
            <w:pPr>
              <w:pStyle w:val="Header"/>
              <w:spacing w:before="120" w:after="120"/>
              <w:rPr>
                <w:bCs w:val="0"/>
              </w:rPr>
            </w:pPr>
            <w:r w:rsidRPr="00E01925">
              <w:rPr>
                <w:bCs w:val="0"/>
              </w:rPr>
              <w:t xml:space="preserve">Date </w:t>
            </w:r>
            <w:r>
              <w:rPr>
                <w:bCs w:val="0"/>
              </w:rPr>
              <w:t>of Decision</w:t>
            </w:r>
          </w:p>
        </w:tc>
        <w:tc>
          <w:tcPr>
            <w:tcW w:w="7560" w:type="dxa"/>
            <w:gridSpan w:val="2"/>
            <w:vAlign w:val="center"/>
          </w:tcPr>
          <w:p w14:paraId="3D9062CC" w14:textId="6B65B851" w:rsidR="00C42C65" w:rsidRPr="00E01925" w:rsidRDefault="006866C6" w:rsidP="0044282F">
            <w:pPr>
              <w:pStyle w:val="NormalArial"/>
              <w:spacing w:before="120" w:after="120"/>
            </w:pPr>
            <w:r>
              <w:t xml:space="preserve">November </w:t>
            </w:r>
            <w:r w:rsidR="00040FE8">
              <w:t>19</w:t>
            </w:r>
            <w:r w:rsidR="00C42C65">
              <w:t>, 2025</w:t>
            </w:r>
          </w:p>
        </w:tc>
      </w:tr>
      <w:tr w:rsidR="00C42C65" w:rsidRPr="00E01925" w14:paraId="3B2F585A" w14:textId="77777777" w:rsidTr="0044282F">
        <w:trPr>
          <w:trHeight w:val="518"/>
        </w:trPr>
        <w:tc>
          <w:tcPr>
            <w:tcW w:w="2880" w:type="dxa"/>
            <w:gridSpan w:val="2"/>
            <w:shd w:val="clear" w:color="auto" w:fill="FFFFFF"/>
            <w:vAlign w:val="center"/>
          </w:tcPr>
          <w:p w14:paraId="7AB7F41E" w14:textId="77777777" w:rsidR="00C42C65" w:rsidRPr="00E01925" w:rsidRDefault="00C42C65" w:rsidP="0044282F">
            <w:pPr>
              <w:pStyle w:val="Header"/>
              <w:spacing w:before="120" w:after="120"/>
              <w:rPr>
                <w:bCs w:val="0"/>
              </w:rPr>
            </w:pPr>
            <w:r>
              <w:rPr>
                <w:bCs w:val="0"/>
              </w:rPr>
              <w:t>Action</w:t>
            </w:r>
          </w:p>
        </w:tc>
        <w:tc>
          <w:tcPr>
            <w:tcW w:w="7560" w:type="dxa"/>
            <w:gridSpan w:val="2"/>
            <w:vAlign w:val="center"/>
          </w:tcPr>
          <w:p w14:paraId="7E1D0AAC" w14:textId="2EEB429F" w:rsidR="00C42C65" w:rsidRDefault="006866C6" w:rsidP="0044282F">
            <w:pPr>
              <w:pStyle w:val="NormalArial"/>
              <w:spacing w:before="120" w:after="120"/>
            </w:pPr>
            <w:r>
              <w:t>Recommended Approval</w:t>
            </w:r>
          </w:p>
        </w:tc>
      </w:tr>
      <w:tr w:rsidR="00C42C65" w:rsidRPr="00E01925" w14:paraId="303DE4BA" w14:textId="77777777" w:rsidTr="0044282F">
        <w:trPr>
          <w:trHeight w:val="518"/>
        </w:trPr>
        <w:tc>
          <w:tcPr>
            <w:tcW w:w="2880" w:type="dxa"/>
            <w:gridSpan w:val="2"/>
            <w:shd w:val="clear" w:color="auto" w:fill="FFFFFF"/>
            <w:vAlign w:val="center"/>
          </w:tcPr>
          <w:p w14:paraId="225D55E1" w14:textId="77777777" w:rsidR="00C42C65" w:rsidRPr="00E01925" w:rsidRDefault="00C42C65" w:rsidP="0044282F">
            <w:pPr>
              <w:pStyle w:val="Header"/>
              <w:spacing w:before="120" w:after="120"/>
              <w:rPr>
                <w:bCs w:val="0"/>
              </w:rPr>
            </w:pPr>
            <w:r>
              <w:t>Timeline</w:t>
            </w:r>
          </w:p>
        </w:tc>
        <w:tc>
          <w:tcPr>
            <w:tcW w:w="7560" w:type="dxa"/>
            <w:gridSpan w:val="2"/>
            <w:vAlign w:val="center"/>
          </w:tcPr>
          <w:p w14:paraId="71B462C4" w14:textId="3B302449" w:rsidR="00C42C65" w:rsidRDefault="00906979" w:rsidP="0044282F">
            <w:pPr>
              <w:pStyle w:val="NormalArial"/>
              <w:spacing w:before="120" w:after="120"/>
            </w:pPr>
            <w:r>
              <w:t>Urgent</w:t>
            </w:r>
          </w:p>
        </w:tc>
      </w:tr>
      <w:tr w:rsidR="00906979" w:rsidRPr="00E01925" w14:paraId="0755BB4A" w14:textId="77777777" w:rsidTr="0044282F">
        <w:trPr>
          <w:trHeight w:val="518"/>
        </w:trPr>
        <w:tc>
          <w:tcPr>
            <w:tcW w:w="2880" w:type="dxa"/>
            <w:gridSpan w:val="2"/>
            <w:shd w:val="clear" w:color="auto" w:fill="FFFFFF"/>
            <w:vAlign w:val="center"/>
          </w:tcPr>
          <w:p w14:paraId="24E41BFD" w14:textId="3E99E8B7" w:rsidR="00906979" w:rsidRDefault="00906979" w:rsidP="0044282F">
            <w:pPr>
              <w:pStyle w:val="Header"/>
              <w:spacing w:before="120" w:after="120"/>
            </w:pPr>
            <w:r>
              <w:t>Estimated Impacts</w:t>
            </w:r>
          </w:p>
        </w:tc>
        <w:tc>
          <w:tcPr>
            <w:tcW w:w="7560" w:type="dxa"/>
            <w:gridSpan w:val="2"/>
            <w:vAlign w:val="center"/>
          </w:tcPr>
          <w:p w14:paraId="0074D914" w14:textId="2E2076FB" w:rsidR="00906979" w:rsidRDefault="00906979" w:rsidP="0044282F">
            <w:pPr>
              <w:pStyle w:val="NormalArial"/>
              <w:spacing w:before="120" w:after="120"/>
            </w:pPr>
            <w:r>
              <w:t xml:space="preserve">Cost/Budgetary:  </w:t>
            </w:r>
            <w:r w:rsidRPr="00C91EBF">
              <w:rPr>
                <w:rFonts w:cs="Arial"/>
              </w:rPr>
              <w:t>Between $50k and $75k</w:t>
            </w:r>
          </w:p>
          <w:p w14:paraId="5E1283C3" w14:textId="7079C7DA" w:rsidR="00906979" w:rsidRPr="00FD26E5" w:rsidDel="00906979" w:rsidRDefault="00906979" w:rsidP="0044282F">
            <w:pPr>
              <w:pStyle w:val="NormalArial"/>
              <w:spacing w:before="120" w:after="120"/>
            </w:pPr>
            <w:r>
              <w:t xml:space="preserve">Project Duration:  </w:t>
            </w:r>
            <w:r w:rsidR="00CC0086">
              <w:rPr>
                <w:rFonts w:cs="Arial"/>
              </w:rPr>
              <w:t>2</w:t>
            </w:r>
            <w:r w:rsidRPr="0026620F">
              <w:rPr>
                <w:rFonts w:cs="Arial"/>
              </w:rPr>
              <w:t xml:space="preserve"> to </w:t>
            </w:r>
            <w:r w:rsidR="00CC0086">
              <w:rPr>
                <w:rFonts w:cs="Arial"/>
              </w:rPr>
              <w:t>3</w:t>
            </w:r>
            <w:r w:rsidRPr="0026620F">
              <w:rPr>
                <w:rFonts w:cs="Arial"/>
              </w:rPr>
              <w:t xml:space="preserve"> months</w:t>
            </w:r>
          </w:p>
        </w:tc>
      </w:tr>
      <w:tr w:rsidR="00C42C65" w:rsidRPr="00E01925" w14:paraId="02F44C90" w14:textId="77777777" w:rsidTr="0044282F">
        <w:trPr>
          <w:trHeight w:val="518"/>
        </w:trPr>
        <w:tc>
          <w:tcPr>
            <w:tcW w:w="2880" w:type="dxa"/>
            <w:gridSpan w:val="2"/>
            <w:shd w:val="clear" w:color="auto" w:fill="FFFFFF"/>
            <w:vAlign w:val="center"/>
          </w:tcPr>
          <w:p w14:paraId="517C8039" w14:textId="77777777" w:rsidR="00C42C65" w:rsidRPr="00E01925" w:rsidRDefault="00C42C65" w:rsidP="0044282F">
            <w:pPr>
              <w:pStyle w:val="Header"/>
              <w:spacing w:before="120" w:after="120"/>
              <w:rPr>
                <w:bCs w:val="0"/>
              </w:rPr>
            </w:pPr>
            <w:r>
              <w:t>Proposed Effective Date</w:t>
            </w:r>
          </w:p>
        </w:tc>
        <w:tc>
          <w:tcPr>
            <w:tcW w:w="7560" w:type="dxa"/>
            <w:gridSpan w:val="2"/>
            <w:vAlign w:val="center"/>
          </w:tcPr>
          <w:p w14:paraId="304FDD94" w14:textId="1CF885D7" w:rsidR="00C42C65" w:rsidRDefault="00906979" w:rsidP="0044282F">
            <w:pPr>
              <w:pStyle w:val="NormalArial"/>
              <w:spacing w:before="120" w:after="120"/>
            </w:pPr>
            <w:r>
              <w:t>Upon system implementation</w:t>
            </w:r>
          </w:p>
        </w:tc>
      </w:tr>
      <w:tr w:rsidR="00C42C65" w:rsidRPr="00E01925" w14:paraId="459412AE" w14:textId="77777777" w:rsidTr="0044282F">
        <w:trPr>
          <w:trHeight w:val="518"/>
        </w:trPr>
        <w:tc>
          <w:tcPr>
            <w:tcW w:w="2880" w:type="dxa"/>
            <w:gridSpan w:val="2"/>
            <w:shd w:val="clear" w:color="auto" w:fill="FFFFFF"/>
            <w:vAlign w:val="center"/>
          </w:tcPr>
          <w:p w14:paraId="7129E2F6" w14:textId="77777777" w:rsidR="00C42C65" w:rsidRPr="00CC0086" w:rsidRDefault="00C42C65" w:rsidP="0044282F">
            <w:pPr>
              <w:pStyle w:val="Header"/>
              <w:spacing w:before="120" w:after="120"/>
              <w:rPr>
                <w:bCs w:val="0"/>
              </w:rPr>
            </w:pPr>
            <w:r w:rsidRPr="00CC0086">
              <w:t>Priority and Rank Assigned</w:t>
            </w:r>
          </w:p>
        </w:tc>
        <w:tc>
          <w:tcPr>
            <w:tcW w:w="7560" w:type="dxa"/>
            <w:gridSpan w:val="2"/>
            <w:vAlign w:val="center"/>
          </w:tcPr>
          <w:p w14:paraId="6EF4EF7A" w14:textId="6631D6FE" w:rsidR="00C42C65" w:rsidRPr="00CC0086" w:rsidRDefault="00906979" w:rsidP="0044282F">
            <w:pPr>
              <w:pStyle w:val="NormalArial"/>
              <w:spacing w:before="120" w:after="120"/>
            </w:pPr>
            <w:r w:rsidRPr="00CC0086">
              <w:t xml:space="preserve">Priority – 2026; Rank – </w:t>
            </w:r>
            <w:r w:rsidR="00CC0086">
              <w:t>420</w:t>
            </w:r>
          </w:p>
        </w:tc>
      </w:tr>
      <w:tr w:rsidR="00C42C65" w14:paraId="3E3ABBC2" w14:textId="77777777" w:rsidTr="0044282F">
        <w:trPr>
          <w:trHeight w:val="773"/>
        </w:trPr>
        <w:tc>
          <w:tcPr>
            <w:tcW w:w="2880" w:type="dxa"/>
            <w:gridSpan w:val="2"/>
            <w:tcBorders>
              <w:top w:val="single" w:sz="4" w:space="0" w:color="auto"/>
              <w:bottom w:val="single" w:sz="4" w:space="0" w:color="auto"/>
            </w:tcBorders>
            <w:shd w:val="clear" w:color="auto" w:fill="FFFFFF"/>
            <w:vAlign w:val="center"/>
          </w:tcPr>
          <w:p w14:paraId="5C9D84AF" w14:textId="77777777" w:rsidR="00C42C65" w:rsidRDefault="00C42C65" w:rsidP="0044282F">
            <w:pPr>
              <w:pStyle w:val="Header"/>
              <w:spacing w:before="120" w:after="120"/>
            </w:pPr>
            <w:r>
              <w:t xml:space="preserve">Planning Guide Sections Requiring Revision </w:t>
            </w:r>
          </w:p>
        </w:tc>
        <w:tc>
          <w:tcPr>
            <w:tcW w:w="7560" w:type="dxa"/>
            <w:gridSpan w:val="2"/>
            <w:tcBorders>
              <w:top w:val="single" w:sz="4" w:space="0" w:color="auto"/>
            </w:tcBorders>
            <w:vAlign w:val="center"/>
          </w:tcPr>
          <w:p w14:paraId="21F827DC" w14:textId="77777777" w:rsidR="00C42C65" w:rsidRDefault="00C42C65" w:rsidP="0044282F">
            <w:pPr>
              <w:pStyle w:val="NormalArial"/>
              <w:spacing w:before="120"/>
            </w:pPr>
            <w:bookmarkStart w:id="0" w:name="_Toc194047574"/>
            <w:r w:rsidRPr="00E17516">
              <w:t>5.2.</w:t>
            </w:r>
            <w:r>
              <w:t>8</w:t>
            </w:r>
            <w:r w:rsidRPr="00E17516">
              <w:t>.1</w:t>
            </w:r>
            <w:r>
              <w:t xml:space="preserve">, </w:t>
            </w:r>
            <w:r w:rsidRPr="00E17516">
              <w:t>Standard Generation Interconnection Agreement for</w:t>
            </w:r>
            <w:r>
              <w:t xml:space="preserve"> </w:t>
            </w:r>
            <w:r w:rsidRPr="00E17516">
              <w:t>Transmission-Connected Generators</w:t>
            </w:r>
            <w:bookmarkEnd w:id="0"/>
          </w:p>
          <w:p w14:paraId="481DE72E" w14:textId="77777777" w:rsidR="00C42C65" w:rsidRPr="00FB509B" w:rsidRDefault="00C42C65" w:rsidP="0044282F">
            <w:pPr>
              <w:pStyle w:val="NormalArial"/>
              <w:spacing w:after="120"/>
            </w:pPr>
            <w:r>
              <w:t>5.2.8.4, Interconnection Cost Reporting for Transmission-Connected Generators (new)</w:t>
            </w:r>
          </w:p>
        </w:tc>
      </w:tr>
      <w:tr w:rsidR="00C42C65" w14:paraId="5E6FD4A0" w14:textId="77777777" w:rsidTr="0044282F">
        <w:trPr>
          <w:trHeight w:val="518"/>
        </w:trPr>
        <w:tc>
          <w:tcPr>
            <w:tcW w:w="2880" w:type="dxa"/>
            <w:gridSpan w:val="2"/>
            <w:tcBorders>
              <w:bottom w:val="single" w:sz="4" w:space="0" w:color="auto"/>
            </w:tcBorders>
            <w:shd w:val="clear" w:color="auto" w:fill="FFFFFF"/>
            <w:vAlign w:val="center"/>
          </w:tcPr>
          <w:p w14:paraId="6E41D877" w14:textId="77777777" w:rsidR="00C42C65" w:rsidRDefault="00C42C65" w:rsidP="0044282F">
            <w:pPr>
              <w:pStyle w:val="Header"/>
              <w:spacing w:before="120" w:after="120"/>
            </w:pPr>
            <w:r>
              <w:t>Related Documents Requiring Revision/Related Revision Requests</w:t>
            </w:r>
          </w:p>
        </w:tc>
        <w:tc>
          <w:tcPr>
            <w:tcW w:w="7560" w:type="dxa"/>
            <w:gridSpan w:val="2"/>
            <w:tcBorders>
              <w:bottom w:val="single" w:sz="4" w:space="0" w:color="auto"/>
            </w:tcBorders>
            <w:vAlign w:val="center"/>
          </w:tcPr>
          <w:p w14:paraId="6F1A4902" w14:textId="77777777" w:rsidR="00C42C65" w:rsidRPr="00FB509B" w:rsidRDefault="00C42C65" w:rsidP="0044282F">
            <w:pPr>
              <w:pStyle w:val="NormalArial"/>
              <w:spacing w:before="120" w:after="120"/>
            </w:pPr>
            <w:r>
              <w:t>None</w:t>
            </w:r>
          </w:p>
        </w:tc>
      </w:tr>
      <w:tr w:rsidR="00C42C65" w14:paraId="2DC0247E" w14:textId="77777777" w:rsidTr="0044282F">
        <w:trPr>
          <w:trHeight w:val="518"/>
        </w:trPr>
        <w:tc>
          <w:tcPr>
            <w:tcW w:w="2880" w:type="dxa"/>
            <w:gridSpan w:val="2"/>
            <w:tcBorders>
              <w:bottom w:val="single" w:sz="4" w:space="0" w:color="auto"/>
            </w:tcBorders>
            <w:shd w:val="clear" w:color="auto" w:fill="FFFFFF"/>
            <w:vAlign w:val="center"/>
          </w:tcPr>
          <w:p w14:paraId="033CE48E" w14:textId="77777777" w:rsidR="00C42C65" w:rsidRDefault="00C42C65" w:rsidP="0044282F">
            <w:pPr>
              <w:pStyle w:val="Header"/>
              <w:spacing w:before="120" w:after="120"/>
            </w:pPr>
            <w:r>
              <w:t>Revision Description</w:t>
            </w:r>
          </w:p>
        </w:tc>
        <w:tc>
          <w:tcPr>
            <w:tcW w:w="7560" w:type="dxa"/>
            <w:gridSpan w:val="2"/>
            <w:tcBorders>
              <w:bottom w:val="single" w:sz="4" w:space="0" w:color="auto"/>
            </w:tcBorders>
            <w:vAlign w:val="center"/>
          </w:tcPr>
          <w:p w14:paraId="5218DAAD" w14:textId="77777777" w:rsidR="00C42C65" w:rsidRDefault="00C42C65" w:rsidP="0044282F">
            <w:pPr>
              <w:pStyle w:val="NormalArial"/>
              <w:spacing w:before="120" w:after="120"/>
            </w:pPr>
            <w:r>
              <w:t xml:space="preserve">This Planning Guide Revision Request (PGRR) implements mandatory reporting requirements for Transmission Service Providers (TSPs) and ERCOT for interconnection cost reporting for transmission-connected generators pursuant to paragraph (i) of P.U.C. Subst. R. </w:t>
            </w:r>
            <w:r w:rsidRPr="0006133E">
              <w:t>25.195</w:t>
            </w:r>
            <w:r>
              <w:t>, Terms and Conditions for Transmission Service, and deletes greybox language superseded by the requirements.</w:t>
            </w:r>
          </w:p>
          <w:p w14:paraId="1E89F672" w14:textId="77777777" w:rsidR="00C42C65" w:rsidRPr="00F20BFC" w:rsidRDefault="00C42C65" w:rsidP="0044282F">
            <w:pPr>
              <w:pStyle w:val="NormalArial"/>
              <w:spacing w:before="120" w:after="120"/>
              <w:rPr>
                <w:iCs/>
                <w:kern w:val="24"/>
              </w:rPr>
            </w:pPr>
            <w:r w:rsidRPr="00450EA8">
              <w:t xml:space="preserve">Based on discussions with Public Utility Commission of Texas (PUCT) </w:t>
            </w:r>
            <w:r>
              <w:t>S</w:t>
            </w:r>
            <w:r w:rsidRPr="00450EA8">
              <w:t xml:space="preserve">taff, ERCOT encourages TSPs to review </w:t>
            </w:r>
            <w:r>
              <w:t xml:space="preserve"> PUCT </w:t>
            </w:r>
            <w:r w:rsidRPr="00450EA8">
              <w:t>Project #58393, Annual Report on Dispatchable and Non-Dispatchable Generation Facilities, and to consider filing comments in that project if there are ways that the proposed annual reporting requirements in Project #58393</w:t>
            </w:r>
            <w:r>
              <w:t xml:space="preserve"> might be improved or aligned with the reporting requirements in paragraph (i) of P.U.C. Subst. R. </w:t>
            </w:r>
            <w:r w:rsidRPr="0006133E">
              <w:t>25.195</w:t>
            </w:r>
            <w:r>
              <w:t>.</w:t>
            </w:r>
          </w:p>
        </w:tc>
      </w:tr>
      <w:tr w:rsidR="00C42C65" w14:paraId="32556A07" w14:textId="77777777" w:rsidTr="0044282F">
        <w:trPr>
          <w:trHeight w:val="518"/>
        </w:trPr>
        <w:tc>
          <w:tcPr>
            <w:tcW w:w="2880" w:type="dxa"/>
            <w:gridSpan w:val="2"/>
            <w:tcBorders>
              <w:bottom w:val="single" w:sz="4" w:space="0" w:color="auto"/>
            </w:tcBorders>
            <w:shd w:val="clear" w:color="auto" w:fill="FFFFFF"/>
            <w:vAlign w:val="center"/>
          </w:tcPr>
          <w:p w14:paraId="3F44CEA4" w14:textId="77777777" w:rsidR="00C42C65" w:rsidRDefault="00C42C65" w:rsidP="0044282F">
            <w:pPr>
              <w:pStyle w:val="Header"/>
              <w:spacing w:before="120" w:after="120"/>
            </w:pPr>
            <w:r>
              <w:t>Reason for Revision</w:t>
            </w:r>
          </w:p>
        </w:tc>
        <w:tc>
          <w:tcPr>
            <w:tcW w:w="7560" w:type="dxa"/>
            <w:gridSpan w:val="2"/>
            <w:tcBorders>
              <w:bottom w:val="single" w:sz="4" w:space="0" w:color="auto"/>
            </w:tcBorders>
            <w:vAlign w:val="center"/>
          </w:tcPr>
          <w:p w14:paraId="4DB82D63" w14:textId="21E439BF" w:rsidR="00C42C65" w:rsidRDefault="00C42C65" w:rsidP="0044282F">
            <w:pPr>
              <w:pStyle w:val="NormalArial"/>
              <w:tabs>
                <w:tab w:val="left" w:pos="432"/>
              </w:tabs>
              <w:spacing w:before="120"/>
              <w:ind w:left="432" w:hanging="432"/>
              <w:rPr>
                <w:rFonts w:cs="Arial"/>
                <w:color w:val="000000"/>
              </w:rPr>
            </w:pPr>
            <w:r w:rsidRPr="006629C8">
              <w:object w:dxaOrig="1440" w:dyaOrig="1440" w14:anchorId="2BB0AED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7" type="#_x0000_t75" style="width:15.6pt;height:15pt" o:ole="">
                  <v:imagedata r:id="rId9" o:title=""/>
                </v:shape>
                <w:control r:id="rId10" w:name="TextBox112" w:shapeid="_x0000_i1047"/>
              </w:object>
            </w:r>
            <w:r w:rsidRPr="006629C8">
              <w:t xml:space="preserve">  </w:t>
            </w:r>
            <w:hyperlink r:id="rId11" w:history="1">
              <w:r w:rsidRPr="00BD53C5">
                <w:rPr>
                  <w:rStyle w:val="Hyperlink"/>
                  <w:rFonts w:cs="Arial"/>
                </w:rPr>
                <w:t>Strategic Plan</w:t>
              </w:r>
            </w:hyperlink>
            <w:r>
              <w:rPr>
                <w:rFonts w:cs="Arial"/>
                <w:color w:val="000000"/>
              </w:rPr>
              <w:t xml:space="preserve"> Objective 1 – </w:t>
            </w:r>
            <w:r w:rsidRPr="00BD53C5">
              <w:rPr>
                <w:rFonts w:cs="Arial"/>
                <w:color w:val="000000"/>
              </w:rPr>
              <w:t>Be an industry leader for grid reliability and resilience</w:t>
            </w:r>
          </w:p>
          <w:p w14:paraId="2DB21791" w14:textId="260A6FD4" w:rsidR="00C42C65" w:rsidRPr="00BD53C5" w:rsidRDefault="00C42C65" w:rsidP="0044282F">
            <w:pPr>
              <w:pStyle w:val="NormalArial"/>
              <w:tabs>
                <w:tab w:val="left" w:pos="432"/>
              </w:tabs>
              <w:spacing w:before="120"/>
              <w:ind w:left="432" w:hanging="432"/>
              <w:rPr>
                <w:rFonts w:cs="Arial"/>
                <w:color w:val="000000"/>
              </w:rPr>
            </w:pPr>
            <w:r w:rsidRPr="00CD242D">
              <w:lastRenderedPageBreak/>
              <w:object w:dxaOrig="1440" w:dyaOrig="1440" w14:anchorId="342FC7D1">
                <v:shape id="_x0000_i1049" type="#_x0000_t75" style="width:15.6pt;height:15pt" o:ole="">
                  <v:imagedata r:id="rId9" o:title=""/>
                </v:shape>
                <w:control r:id="rId12" w:name="TextBox17" w:shapeid="_x0000_i1049"/>
              </w:object>
            </w:r>
            <w:r w:rsidRPr="00CD242D">
              <w:t xml:space="preserve">  </w:t>
            </w:r>
            <w:hyperlink r:id="rId13"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electricity prices to consumers</w:t>
            </w:r>
          </w:p>
          <w:p w14:paraId="243EDF08" w14:textId="53E71C40" w:rsidR="00C42C65" w:rsidRPr="00BD53C5" w:rsidRDefault="00C42C65" w:rsidP="0044282F">
            <w:pPr>
              <w:pStyle w:val="NormalArial"/>
              <w:spacing w:before="120"/>
              <w:ind w:left="432" w:hanging="432"/>
              <w:rPr>
                <w:rFonts w:cs="Arial"/>
                <w:color w:val="000000"/>
              </w:rPr>
            </w:pPr>
            <w:r w:rsidRPr="006629C8">
              <w:object w:dxaOrig="1440" w:dyaOrig="1440" w14:anchorId="28117DBC">
                <v:shape id="_x0000_i1051" type="#_x0000_t75" style="width:15.6pt;height:15pt" o:ole="">
                  <v:imagedata r:id="rId9" o:title=""/>
                </v:shape>
                <w:control r:id="rId14" w:name="TextBox122" w:shapeid="_x0000_i1051"/>
              </w:object>
            </w:r>
            <w:r w:rsidRPr="006629C8">
              <w:t xml:space="preserve">  </w:t>
            </w:r>
            <w:hyperlink r:id="rId15"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industry expert and an employer of choice 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importance of our mission</w:t>
            </w:r>
          </w:p>
          <w:p w14:paraId="1AFF0914" w14:textId="1CA17F34" w:rsidR="00C42C65" w:rsidRDefault="00C42C65" w:rsidP="0044282F">
            <w:pPr>
              <w:pStyle w:val="NormalArial"/>
              <w:spacing w:before="120"/>
              <w:rPr>
                <w:iCs/>
                <w:kern w:val="24"/>
              </w:rPr>
            </w:pPr>
            <w:r w:rsidRPr="006629C8">
              <w:object w:dxaOrig="1440" w:dyaOrig="1440" w14:anchorId="421162D9">
                <v:shape id="_x0000_i1053" type="#_x0000_t75" style="width:15.6pt;height:15pt" o:ole="">
                  <v:imagedata r:id="rId9" o:title=""/>
                </v:shape>
                <w:control r:id="rId16" w:name="TextBox13" w:shapeid="_x0000_i1053"/>
              </w:object>
            </w:r>
            <w:r w:rsidRPr="006629C8">
              <w:t xml:space="preserve">  </w:t>
            </w:r>
            <w:r w:rsidRPr="00344591">
              <w:rPr>
                <w:iCs/>
                <w:kern w:val="24"/>
              </w:rPr>
              <w:t>General system and/or process improvement(s)</w:t>
            </w:r>
          </w:p>
          <w:p w14:paraId="450C0F92" w14:textId="0B8D48E7" w:rsidR="00C42C65" w:rsidRDefault="00C42C65" w:rsidP="0044282F">
            <w:pPr>
              <w:pStyle w:val="NormalArial"/>
              <w:spacing w:before="120"/>
              <w:rPr>
                <w:iCs/>
                <w:kern w:val="24"/>
              </w:rPr>
            </w:pPr>
            <w:r w:rsidRPr="006629C8">
              <w:object w:dxaOrig="1440" w:dyaOrig="1440" w14:anchorId="3009F899">
                <v:shape id="_x0000_i1055" type="#_x0000_t75" style="width:15.6pt;height:15pt" o:ole="">
                  <v:imagedata r:id="rId17" o:title=""/>
                </v:shape>
                <w:control r:id="rId18" w:name="TextBox14" w:shapeid="_x0000_i1055"/>
              </w:object>
            </w:r>
            <w:r w:rsidRPr="006629C8">
              <w:t xml:space="preserve">  </w:t>
            </w:r>
            <w:r>
              <w:rPr>
                <w:iCs/>
                <w:kern w:val="24"/>
              </w:rPr>
              <w:t>Regulatory requirements</w:t>
            </w:r>
          </w:p>
          <w:p w14:paraId="7ABE1C91" w14:textId="0A028C07" w:rsidR="00C42C65" w:rsidRPr="00CD242D" w:rsidRDefault="00C42C65" w:rsidP="0044282F">
            <w:pPr>
              <w:pStyle w:val="NormalArial"/>
              <w:spacing w:before="120"/>
              <w:rPr>
                <w:rFonts w:cs="Arial"/>
                <w:color w:val="000000"/>
              </w:rPr>
            </w:pPr>
            <w:r w:rsidRPr="006629C8">
              <w:object w:dxaOrig="1440" w:dyaOrig="1440" w14:anchorId="0992D04A">
                <v:shape id="_x0000_i1057" type="#_x0000_t75" style="width:15.6pt;height:15pt" o:ole="">
                  <v:imagedata r:id="rId9" o:title=""/>
                </v:shape>
                <w:control r:id="rId19" w:name="TextBox15" w:shapeid="_x0000_i1057"/>
              </w:object>
            </w:r>
            <w:r w:rsidRPr="006629C8">
              <w:t xml:space="preserve">  </w:t>
            </w:r>
            <w:r>
              <w:rPr>
                <w:rFonts w:cs="Arial"/>
                <w:color w:val="000000"/>
              </w:rPr>
              <w:t>ERCOT Board/PUCT Directive</w:t>
            </w:r>
          </w:p>
          <w:p w14:paraId="6A5AE048" w14:textId="77777777" w:rsidR="00C42C65" w:rsidRDefault="00C42C65" w:rsidP="0044282F">
            <w:pPr>
              <w:pStyle w:val="NormalArial"/>
              <w:rPr>
                <w:i/>
                <w:sz w:val="20"/>
                <w:szCs w:val="20"/>
              </w:rPr>
            </w:pPr>
          </w:p>
          <w:p w14:paraId="3B5B22DE" w14:textId="77777777" w:rsidR="00C42C65" w:rsidRDefault="00C42C65" w:rsidP="0044282F">
            <w:pPr>
              <w:pStyle w:val="NormalArial"/>
              <w:spacing w:before="120" w:after="120"/>
              <w:rPr>
                <w:iCs/>
                <w:kern w:val="24"/>
              </w:rPr>
            </w:pPr>
            <w:r w:rsidRPr="00CD242D">
              <w:rPr>
                <w:i/>
                <w:sz w:val="20"/>
                <w:szCs w:val="20"/>
              </w:rPr>
              <w:t xml:space="preserve">(please select </w:t>
            </w:r>
            <w:r>
              <w:rPr>
                <w:i/>
                <w:sz w:val="20"/>
                <w:szCs w:val="20"/>
              </w:rPr>
              <w:t>ONLY ONE – if more than one apply, please select the ONE that is most relevant)</w:t>
            </w:r>
          </w:p>
        </w:tc>
      </w:tr>
      <w:tr w:rsidR="00C42C65" w14:paraId="4678C6E8" w14:textId="77777777" w:rsidTr="0044282F">
        <w:trPr>
          <w:trHeight w:val="518"/>
        </w:trPr>
        <w:tc>
          <w:tcPr>
            <w:tcW w:w="2880" w:type="dxa"/>
            <w:gridSpan w:val="2"/>
            <w:shd w:val="clear" w:color="auto" w:fill="FFFFFF"/>
            <w:vAlign w:val="center"/>
          </w:tcPr>
          <w:p w14:paraId="11D15E0C" w14:textId="77777777" w:rsidR="00C42C65" w:rsidRDefault="00C42C65" w:rsidP="0044282F">
            <w:pPr>
              <w:pStyle w:val="Header"/>
              <w:spacing w:before="120" w:after="120"/>
            </w:pPr>
            <w:r>
              <w:lastRenderedPageBreak/>
              <w:t>Justification of Reason for Revision and Market Impacts</w:t>
            </w:r>
          </w:p>
        </w:tc>
        <w:tc>
          <w:tcPr>
            <w:tcW w:w="7560" w:type="dxa"/>
            <w:gridSpan w:val="2"/>
            <w:vAlign w:val="center"/>
          </w:tcPr>
          <w:p w14:paraId="28119B1F" w14:textId="77777777" w:rsidR="00C42C65" w:rsidRPr="00F31D99" w:rsidRDefault="00C42C65" w:rsidP="0044282F">
            <w:pPr>
              <w:pStyle w:val="NormalArial"/>
              <w:spacing w:before="120" w:after="120"/>
            </w:pPr>
            <w:r>
              <w:t xml:space="preserve">Paragraph (i) of P.U.C. Subst. R. </w:t>
            </w:r>
            <w:r w:rsidRPr="0006133E">
              <w:t>25.195</w:t>
            </w:r>
            <w:r>
              <w:t xml:space="preserve"> requires TSPs to provide the transmission cost information described in this PGRR to ERCOT and requires ERCOT to include such information in the monthly GIS Report and in an annual report. </w:t>
            </w:r>
          </w:p>
        </w:tc>
      </w:tr>
      <w:tr w:rsidR="00C42C65" w14:paraId="725D7EA4" w14:textId="77777777" w:rsidTr="0044282F">
        <w:trPr>
          <w:trHeight w:val="518"/>
        </w:trPr>
        <w:tc>
          <w:tcPr>
            <w:tcW w:w="2880" w:type="dxa"/>
            <w:gridSpan w:val="2"/>
            <w:shd w:val="clear" w:color="auto" w:fill="FFFFFF"/>
            <w:vAlign w:val="center"/>
          </w:tcPr>
          <w:p w14:paraId="22739989" w14:textId="77777777" w:rsidR="00C42C65" w:rsidRDefault="00C42C65" w:rsidP="0044282F">
            <w:pPr>
              <w:pStyle w:val="Header"/>
              <w:spacing w:before="120" w:after="120"/>
            </w:pPr>
            <w:r>
              <w:t>ROS Decision</w:t>
            </w:r>
          </w:p>
        </w:tc>
        <w:tc>
          <w:tcPr>
            <w:tcW w:w="7560" w:type="dxa"/>
            <w:gridSpan w:val="2"/>
            <w:vAlign w:val="center"/>
          </w:tcPr>
          <w:p w14:paraId="02C049F1" w14:textId="77777777" w:rsidR="00C42C65" w:rsidRDefault="00C42C65" w:rsidP="0044282F">
            <w:pPr>
              <w:pStyle w:val="NormalArial"/>
              <w:spacing w:before="120" w:after="120"/>
            </w:pPr>
            <w:r>
              <w:t>On 9/11/25, ROS voted unanimously to table PGRR131 and refer the issue to the Planning Working Group (PLWG).  All Market Segments participated in the vote.</w:t>
            </w:r>
          </w:p>
          <w:p w14:paraId="47D5DBC9" w14:textId="7CDCDDAC" w:rsidR="00C42C65" w:rsidRDefault="00C42C65" w:rsidP="0044282F">
            <w:pPr>
              <w:pStyle w:val="NormalArial"/>
              <w:spacing w:before="120" w:after="120"/>
            </w:pPr>
            <w:r>
              <w:t xml:space="preserve">On 11/6/25, ROS voted unanimously to </w:t>
            </w:r>
            <w:r w:rsidRPr="00C42C65">
              <w:t xml:space="preserve">grant PGRR131 Urgent status; to recommend approval of PGRR131 as amended by the 10/17/25 Oncor comments; </w:t>
            </w:r>
            <w:r>
              <w:t xml:space="preserve">and </w:t>
            </w:r>
            <w:r w:rsidRPr="00C42C65">
              <w:t>to forward PGRR131 to TAC with the 8/26/25 Impact Analysis, with a recommended Priority of 2026 and a Rank of 4820</w:t>
            </w:r>
            <w:r>
              <w:t>.  All Market Segments participated in the vote.</w:t>
            </w:r>
          </w:p>
        </w:tc>
      </w:tr>
      <w:tr w:rsidR="00C42C65" w14:paraId="58D119D4" w14:textId="77777777" w:rsidTr="00040FE8">
        <w:trPr>
          <w:trHeight w:val="518"/>
        </w:trPr>
        <w:tc>
          <w:tcPr>
            <w:tcW w:w="2880" w:type="dxa"/>
            <w:gridSpan w:val="2"/>
            <w:shd w:val="clear" w:color="auto" w:fill="FFFFFF"/>
            <w:vAlign w:val="center"/>
          </w:tcPr>
          <w:p w14:paraId="07D04481" w14:textId="77777777" w:rsidR="00C42C65" w:rsidRDefault="00C42C65" w:rsidP="0044282F">
            <w:pPr>
              <w:pStyle w:val="Header"/>
              <w:spacing w:before="120" w:after="120"/>
            </w:pPr>
            <w:r>
              <w:t>Summary of ROS Discussion</w:t>
            </w:r>
          </w:p>
        </w:tc>
        <w:tc>
          <w:tcPr>
            <w:tcW w:w="7560" w:type="dxa"/>
            <w:gridSpan w:val="2"/>
            <w:vAlign w:val="center"/>
          </w:tcPr>
          <w:p w14:paraId="72E3ECF9" w14:textId="77777777" w:rsidR="00C42C65" w:rsidRDefault="00C42C65" w:rsidP="0044282F">
            <w:pPr>
              <w:pStyle w:val="NormalArial"/>
              <w:spacing w:before="120" w:after="120"/>
            </w:pPr>
            <w:r>
              <w:t>On 9/11/25, ERCOT Staff presented PGRR131; participants requested addition time to review the language.</w:t>
            </w:r>
          </w:p>
          <w:p w14:paraId="5BE0C421" w14:textId="34D0B5E2" w:rsidR="006F7780" w:rsidRDefault="006F7780" w:rsidP="0044282F">
            <w:pPr>
              <w:pStyle w:val="NormalArial"/>
              <w:spacing w:before="120" w:after="120"/>
            </w:pPr>
            <w:r>
              <w:t>On 11/6/25, participants reviewed the 10/17/25 Oncor comments and considered priority and rank for PGRR131 implementation.</w:t>
            </w:r>
          </w:p>
        </w:tc>
      </w:tr>
      <w:tr w:rsidR="00D86AD9" w14:paraId="528A6F43" w14:textId="77777777" w:rsidTr="00040FE8">
        <w:trPr>
          <w:trHeight w:val="518"/>
        </w:trPr>
        <w:tc>
          <w:tcPr>
            <w:tcW w:w="2880" w:type="dxa"/>
            <w:gridSpan w:val="2"/>
            <w:shd w:val="clear" w:color="auto" w:fill="FFFFFF"/>
            <w:vAlign w:val="center"/>
          </w:tcPr>
          <w:p w14:paraId="4F1CA932" w14:textId="2CF6498F" w:rsidR="00D86AD9" w:rsidRPr="00670F04" w:rsidRDefault="00D86AD9" w:rsidP="00D86AD9">
            <w:pPr>
              <w:pStyle w:val="Header"/>
              <w:spacing w:before="120" w:after="120"/>
            </w:pPr>
            <w:r w:rsidRPr="00670F04">
              <w:t>TAC Decision</w:t>
            </w:r>
          </w:p>
        </w:tc>
        <w:tc>
          <w:tcPr>
            <w:tcW w:w="7560" w:type="dxa"/>
            <w:gridSpan w:val="2"/>
            <w:vAlign w:val="center"/>
          </w:tcPr>
          <w:p w14:paraId="1993B4C3" w14:textId="6ED14114" w:rsidR="00D86AD9" w:rsidRDefault="00D86AD9" w:rsidP="00D86AD9">
            <w:pPr>
              <w:pStyle w:val="NormalArial"/>
              <w:spacing w:before="120" w:after="120"/>
            </w:pPr>
            <w:r>
              <w:t xml:space="preserve">On 11/19/25, TAC voted </w:t>
            </w:r>
            <w:r w:rsidR="00670F04">
              <w:t>unanimously t</w:t>
            </w:r>
            <w:r w:rsidR="00670F04" w:rsidRPr="00670F04">
              <w:t>o recommend approval of PGRR131 as recommended by ROS in the 11/6/25 ROS Report; and the 11/18/25 Revised Impact Analysis with a recommended priority of 2026 and rank of 420</w:t>
            </w:r>
            <w:r w:rsidR="00670F04">
              <w:t>.  All Market Segments participated in the vote.</w:t>
            </w:r>
          </w:p>
        </w:tc>
      </w:tr>
      <w:tr w:rsidR="00D86AD9" w14:paraId="07DBBC4C" w14:textId="77777777" w:rsidTr="00040FE8">
        <w:trPr>
          <w:trHeight w:val="518"/>
        </w:trPr>
        <w:tc>
          <w:tcPr>
            <w:tcW w:w="2880" w:type="dxa"/>
            <w:gridSpan w:val="2"/>
            <w:shd w:val="clear" w:color="auto" w:fill="FFFFFF"/>
            <w:vAlign w:val="center"/>
          </w:tcPr>
          <w:p w14:paraId="4F6BBC5A" w14:textId="7F70B016" w:rsidR="00D86AD9" w:rsidRPr="00670F04" w:rsidRDefault="00D86AD9" w:rsidP="00D86AD9">
            <w:pPr>
              <w:pStyle w:val="Header"/>
              <w:spacing w:before="120" w:after="120"/>
            </w:pPr>
            <w:r w:rsidRPr="00670F04">
              <w:t>Summary of TAC Discussion</w:t>
            </w:r>
          </w:p>
        </w:tc>
        <w:tc>
          <w:tcPr>
            <w:tcW w:w="7560" w:type="dxa"/>
            <w:gridSpan w:val="2"/>
            <w:vAlign w:val="center"/>
          </w:tcPr>
          <w:p w14:paraId="7325AFF2" w14:textId="4D139A0C" w:rsidR="00D86AD9" w:rsidRDefault="00D86AD9" w:rsidP="00D86AD9">
            <w:pPr>
              <w:pStyle w:val="NormalArial"/>
              <w:spacing w:before="120" w:after="120"/>
            </w:pPr>
            <w:r>
              <w:t xml:space="preserve">On 11/19/25, participants </w:t>
            </w:r>
            <w:r w:rsidR="00FB507C">
              <w:t>reviewed th</w:t>
            </w:r>
            <w:r w:rsidR="00670F04">
              <w:t>e reason for Urgent status, th</w:t>
            </w:r>
            <w:r w:rsidR="00FB507C">
              <w:t>e 11/17/25 PRS comments</w:t>
            </w:r>
            <w:r w:rsidR="00670F04">
              <w:t>,</w:t>
            </w:r>
            <w:r w:rsidR="00FB507C">
              <w:t xml:space="preserve"> the 11/18/25 Revised Impact Analysis</w:t>
            </w:r>
            <w:r w:rsidR="00670F04">
              <w:t xml:space="preserve"> and the items below</w:t>
            </w:r>
            <w:r w:rsidR="00FB507C">
              <w:t>.</w:t>
            </w:r>
          </w:p>
        </w:tc>
      </w:tr>
      <w:tr w:rsidR="00D86AD9" w14:paraId="3686E26C" w14:textId="77777777" w:rsidTr="0044282F">
        <w:trPr>
          <w:trHeight w:val="518"/>
        </w:trPr>
        <w:tc>
          <w:tcPr>
            <w:tcW w:w="2880" w:type="dxa"/>
            <w:gridSpan w:val="2"/>
            <w:tcBorders>
              <w:bottom w:val="single" w:sz="4" w:space="0" w:color="auto"/>
            </w:tcBorders>
            <w:shd w:val="clear" w:color="auto" w:fill="FFFFFF"/>
            <w:vAlign w:val="center"/>
          </w:tcPr>
          <w:p w14:paraId="31DF6AA4" w14:textId="21204497" w:rsidR="00D86AD9" w:rsidRDefault="00D86AD9" w:rsidP="00D86AD9">
            <w:pPr>
              <w:pStyle w:val="Header"/>
              <w:spacing w:before="120" w:after="120"/>
            </w:pPr>
            <w:r w:rsidRPr="00691523">
              <w:lastRenderedPageBreak/>
              <w:t>TAC Review/Justification of Recommendation</w:t>
            </w:r>
          </w:p>
        </w:tc>
        <w:tc>
          <w:tcPr>
            <w:tcW w:w="7560" w:type="dxa"/>
            <w:gridSpan w:val="2"/>
            <w:tcBorders>
              <w:bottom w:val="single" w:sz="4" w:space="0" w:color="auto"/>
            </w:tcBorders>
            <w:vAlign w:val="center"/>
          </w:tcPr>
          <w:p w14:paraId="75C58B40" w14:textId="64684869" w:rsidR="00D86AD9" w:rsidRPr="00691523" w:rsidRDefault="00D86AD9" w:rsidP="00D86AD9">
            <w:pPr>
              <w:spacing w:before="120" w:after="120"/>
              <w:rPr>
                <w:rFonts w:ascii="Arial" w:hAnsi="Arial"/>
              </w:rPr>
            </w:pPr>
            <w:r w:rsidRPr="00490B10">
              <w:rPr>
                <w:rFonts w:ascii="Arial" w:hAnsi="Arial"/>
                <w:sz w:val="22"/>
                <w:szCs w:val="22"/>
              </w:rPr>
              <w:object w:dxaOrig="1440" w:dyaOrig="1440" w14:anchorId="3EDE7E7F">
                <v:shape id="_x0000_i1059" type="#_x0000_t75" style="width:15.6pt;height:15pt" o:ole="">
                  <v:imagedata r:id="rId20" o:title=""/>
                </v:shape>
                <w:control r:id="rId21" w:name="TextBox1114" w:shapeid="_x0000_i1059"/>
              </w:object>
            </w:r>
            <w:r w:rsidRPr="00691523">
              <w:rPr>
                <w:rFonts w:ascii="Arial" w:hAnsi="Arial"/>
              </w:rPr>
              <w:t xml:space="preserve">  Revision Request ties to Reason for Revision as explained in Justification </w:t>
            </w:r>
          </w:p>
          <w:p w14:paraId="367C14BB" w14:textId="5046EA97" w:rsidR="00D86AD9" w:rsidRPr="00691523" w:rsidRDefault="00D86AD9" w:rsidP="00D86AD9">
            <w:pPr>
              <w:spacing w:after="120"/>
              <w:rPr>
                <w:rFonts w:ascii="Arial" w:hAnsi="Arial"/>
              </w:rPr>
            </w:pPr>
            <w:r w:rsidRPr="00490B10">
              <w:rPr>
                <w:rFonts w:ascii="Arial" w:hAnsi="Arial"/>
                <w:sz w:val="22"/>
                <w:szCs w:val="22"/>
              </w:rPr>
              <w:object w:dxaOrig="1440" w:dyaOrig="1440" w14:anchorId="78A7A0EF">
                <v:shape id="_x0000_i1061" type="#_x0000_t75" style="width:15.6pt;height:15pt" o:ole="">
                  <v:imagedata r:id="rId22" o:title=""/>
                </v:shape>
                <w:control r:id="rId23" w:name="TextBox16" w:shapeid="_x0000_i1061"/>
              </w:object>
            </w:r>
            <w:r w:rsidRPr="00691523">
              <w:rPr>
                <w:rFonts w:ascii="Arial" w:hAnsi="Arial"/>
              </w:rPr>
              <w:t xml:space="preserve">  Impact Analysis reviewed and impacts are justified as explained in Justification</w:t>
            </w:r>
          </w:p>
          <w:p w14:paraId="513414C9" w14:textId="5856173F" w:rsidR="00D86AD9" w:rsidRPr="00691523" w:rsidRDefault="00D86AD9" w:rsidP="00D86AD9">
            <w:pPr>
              <w:spacing w:after="120"/>
              <w:rPr>
                <w:rFonts w:ascii="Arial" w:hAnsi="Arial"/>
              </w:rPr>
            </w:pPr>
            <w:r w:rsidRPr="00490B10">
              <w:rPr>
                <w:rFonts w:ascii="Arial" w:hAnsi="Arial"/>
                <w:sz w:val="22"/>
                <w:szCs w:val="22"/>
              </w:rPr>
              <w:object w:dxaOrig="1440" w:dyaOrig="1440" w14:anchorId="51D5D6A7">
                <v:shape id="_x0000_i1063" type="#_x0000_t75" style="width:15.6pt;height:15pt" o:ole="">
                  <v:imagedata r:id="rId24" o:title=""/>
                </v:shape>
                <w:control r:id="rId25" w:name="TextBox121" w:shapeid="_x0000_i1063"/>
              </w:object>
            </w:r>
            <w:r w:rsidRPr="00691523">
              <w:rPr>
                <w:rFonts w:ascii="Arial" w:hAnsi="Arial"/>
              </w:rPr>
              <w:t xml:space="preserve">  Opinions were reviewed and discussed</w:t>
            </w:r>
          </w:p>
          <w:p w14:paraId="560E4E77" w14:textId="32899B53" w:rsidR="00D86AD9" w:rsidRPr="00691523" w:rsidRDefault="00D86AD9" w:rsidP="00D86AD9">
            <w:pPr>
              <w:spacing w:after="120"/>
              <w:rPr>
                <w:rFonts w:ascii="Arial" w:hAnsi="Arial"/>
              </w:rPr>
            </w:pPr>
            <w:r w:rsidRPr="00490B10">
              <w:rPr>
                <w:rFonts w:ascii="Arial" w:hAnsi="Arial"/>
                <w:sz w:val="22"/>
                <w:szCs w:val="22"/>
              </w:rPr>
              <w:object w:dxaOrig="1440" w:dyaOrig="1440" w14:anchorId="139898D1">
                <v:shape id="_x0000_i1065" type="#_x0000_t75" style="width:15.6pt;height:15pt" o:ole="">
                  <v:imagedata r:id="rId26" o:title=""/>
                </v:shape>
                <w:control r:id="rId27" w:name="TextBox131" w:shapeid="_x0000_i1065"/>
              </w:object>
            </w:r>
            <w:r w:rsidRPr="00691523">
              <w:rPr>
                <w:rFonts w:ascii="Arial" w:hAnsi="Arial"/>
              </w:rPr>
              <w:t xml:space="preserve">  Comments were reviewed and discussed (if applicable)</w:t>
            </w:r>
          </w:p>
          <w:p w14:paraId="630AF5DC" w14:textId="095F3A37" w:rsidR="00D86AD9" w:rsidRDefault="00D86AD9" w:rsidP="00D86AD9">
            <w:pPr>
              <w:pStyle w:val="NormalArial"/>
              <w:spacing w:before="120" w:after="120"/>
            </w:pPr>
            <w:r w:rsidRPr="00445B98">
              <w:object w:dxaOrig="1440" w:dyaOrig="1440" w14:anchorId="602B3CBA">
                <v:shape id="_x0000_i1067" type="#_x0000_t75" style="width:15.6pt;height:15pt" o:ole="">
                  <v:imagedata r:id="rId9" o:title=""/>
                </v:shape>
                <w:control r:id="rId28" w:name="TextBox141" w:shapeid="_x0000_i1067"/>
              </w:object>
            </w:r>
            <w:r w:rsidRPr="00445B98">
              <w:t xml:space="preserve">  Other: (explain)</w:t>
            </w:r>
          </w:p>
        </w:tc>
      </w:tr>
    </w:tbl>
    <w:p w14:paraId="68D8ACCF" w14:textId="77777777" w:rsidR="00C42C65" w:rsidRDefault="00C42C65" w:rsidP="00C42C65">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C42C65" w:rsidRPr="001D0AB6" w14:paraId="1E4C911A" w14:textId="77777777" w:rsidTr="0044282F">
        <w:trPr>
          <w:trHeight w:val="432"/>
        </w:trPr>
        <w:tc>
          <w:tcPr>
            <w:tcW w:w="10440" w:type="dxa"/>
            <w:gridSpan w:val="2"/>
            <w:shd w:val="clear" w:color="auto" w:fill="FFFFFF"/>
            <w:vAlign w:val="center"/>
          </w:tcPr>
          <w:p w14:paraId="5B6A7663" w14:textId="77777777" w:rsidR="00C42C65" w:rsidRPr="001D0AB6" w:rsidRDefault="00C42C65" w:rsidP="0044282F">
            <w:pPr>
              <w:ind w:hanging="2"/>
              <w:jc w:val="center"/>
              <w:rPr>
                <w:rFonts w:ascii="Arial" w:hAnsi="Arial"/>
                <w:b/>
              </w:rPr>
            </w:pPr>
            <w:r w:rsidRPr="001D0AB6">
              <w:rPr>
                <w:rFonts w:ascii="Arial" w:hAnsi="Arial"/>
                <w:b/>
              </w:rPr>
              <w:t>Opinions</w:t>
            </w:r>
          </w:p>
        </w:tc>
      </w:tr>
      <w:tr w:rsidR="00C42C65" w:rsidRPr="001D0AB6" w14:paraId="565CB99F" w14:textId="77777777" w:rsidTr="0044282F">
        <w:trPr>
          <w:trHeight w:val="432"/>
        </w:trPr>
        <w:tc>
          <w:tcPr>
            <w:tcW w:w="2880" w:type="dxa"/>
            <w:shd w:val="clear" w:color="auto" w:fill="FFFFFF"/>
            <w:vAlign w:val="center"/>
          </w:tcPr>
          <w:p w14:paraId="7A6763D0" w14:textId="77777777" w:rsidR="00C42C65" w:rsidRPr="001D0AB6" w:rsidRDefault="00C42C65" w:rsidP="0044282F">
            <w:pPr>
              <w:tabs>
                <w:tab w:val="center" w:pos="4320"/>
                <w:tab w:val="right" w:pos="8640"/>
              </w:tabs>
              <w:ind w:hanging="2"/>
              <w:rPr>
                <w:rFonts w:ascii="Arial" w:hAnsi="Arial"/>
                <w:b/>
                <w:bCs/>
              </w:rPr>
            </w:pPr>
            <w:r w:rsidRPr="001D0AB6">
              <w:rPr>
                <w:rFonts w:ascii="Arial" w:hAnsi="Arial"/>
                <w:b/>
                <w:bCs/>
              </w:rPr>
              <w:t>Credit Review</w:t>
            </w:r>
          </w:p>
        </w:tc>
        <w:tc>
          <w:tcPr>
            <w:tcW w:w="7560" w:type="dxa"/>
            <w:vAlign w:val="center"/>
          </w:tcPr>
          <w:p w14:paraId="6B6D2CCE" w14:textId="77777777" w:rsidR="00C42C65" w:rsidRPr="001D0AB6" w:rsidRDefault="00C42C65" w:rsidP="0044282F">
            <w:pPr>
              <w:spacing w:before="120" w:after="120"/>
              <w:ind w:hanging="2"/>
              <w:rPr>
                <w:rFonts w:ascii="Arial" w:hAnsi="Arial"/>
              </w:rPr>
            </w:pPr>
            <w:r>
              <w:rPr>
                <w:rFonts w:ascii="Arial" w:hAnsi="Arial"/>
              </w:rPr>
              <w:t>Not applicable</w:t>
            </w:r>
          </w:p>
        </w:tc>
      </w:tr>
      <w:tr w:rsidR="00C42C65" w:rsidRPr="001D0AB6" w14:paraId="41AE0241" w14:textId="77777777" w:rsidTr="0044282F">
        <w:trPr>
          <w:trHeight w:val="432"/>
        </w:trPr>
        <w:tc>
          <w:tcPr>
            <w:tcW w:w="2880" w:type="dxa"/>
            <w:shd w:val="clear" w:color="auto" w:fill="FFFFFF"/>
            <w:vAlign w:val="center"/>
          </w:tcPr>
          <w:p w14:paraId="3E49DA0F" w14:textId="77777777" w:rsidR="00C42C65" w:rsidRPr="001D0AB6" w:rsidRDefault="00C42C65" w:rsidP="0044282F">
            <w:pPr>
              <w:tabs>
                <w:tab w:val="center" w:pos="4320"/>
                <w:tab w:val="right" w:pos="8640"/>
              </w:tabs>
              <w:spacing w:before="120" w:after="120"/>
              <w:ind w:hanging="2"/>
              <w:rPr>
                <w:rFonts w:ascii="Arial" w:hAnsi="Arial"/>
                <w:b/>
                <w:bCs/>
              </w:rPr>
            </w:pPr>
            <w:r w:rsidRPr="001D0AB6">
              <w:rPr>
                <w:rFonts w:ascii="Arial" w:hAnsi="Arial"/>
                <w:b/>
                <w:bCs/>
              </w:rPr>
              <w:t>Independent Market Monitor Opinion</w:t>
            </w:r>
          </w:p>
        </w:tc>
        <w:tc>
          <w:tcPr>
            <w:tcW w:w="7560" w:type="dxa"/>
            <w:vAlign w:val="center"/>
          </w:tcPr>
          <w:p w14:paraId="323F4E5D" w14:textId="4EEB7197" w:rsidR="00C42C65" w:rsidRPr="001D0AB6" w:rsidRDefault="005B2E63" w:rsidP="00FA56F1">
            <w:pPr>
              <w:spacing w:before="120" w:after="120"/>
              <w:rPr>
                <w:rFonts w:ascii="Arial" w:hAnsi="Arial"/>
                <w:b/>
                <w:bCs/>
              </w:rPr>
            </w:pPr>
            <w:r>
              <w:rPr>
                <w:rFonts w:ascii="Arial" w:hAnsi="Arial"/>
              </w:rPr>
              <w:t>The IMM has no opinion on PGRR131.</w:t>
            </w:r>
          </w:p>
        </w:tc>
      </w:tr>
      <w:tr w:rsidR="00C42C65" w:rsidRPr="001D0AB6" w14:paraId="2B4E0A3E" w14:textId="77777777" w:rsidTr="0044282F">
        <w:trPr>
          <w:trHeight w:val="432"/>
        </w:trPr>
        <w:tc>
          <w:tcPr>
            <w:tcW w:w="2880" w:type="dxa"/>
            <w:shd w:val="clear" w:color="auto" w:fill="FFFFFF"/>
            <w:vAlign w:val="center"/>
          </w:tcPr>
          <w:p w14:paraId="4B99417E" w14:textId="77777777" w:rsidR="00C42C65" w:rsidRPr="001D0AB6" w:rsidRDefault="00C42C65" w:rsidP="0044282F">
            <w:pPr>
              <w:tabs>
                <w:tab w:val="center" w:pos="4320"/>
                <w:tab w:val="right" w:pos="8640"/>
              </w:tabs>
              <w:ind w:hanging="2"/>
              <w:rPr>
                <w:rFonts w:ascii="Arial" w:hAnsi="Arial"/>
                <w:b/>
                <w:bCs/>
              </w:rPr>
            </w:pPr>
            <w:r w:rsidRPr="001D0AB6">
              <w:rPr>
                <w:rFonts w:ascii="Arial" w:hAnsi="Arial"/>
                <w:b/>
                <w:bCs/>
              </w:rPr>
              <w:t>ERCOT Opinion</w:t>
            </w:r>
          </w:p>
        </w:tc>
        <w:tc>
          <w:tcPr>
            <w:tcW w:w="7560" w:type="dxa"/>
            <w:vAlign w:val="center"/>
          </w:tcPr>
          <w:p w14:paraId="51725C5C" w14:textId="69AD1FA9" w:rsidR="00C42C65" w:rsidRPr="001D0AB6" w:rsidRDefault="005B2E63" w:rsidP="0044282F">
            <w:pPr>
              <w:spacing w:before="120" w:after="120"/>
              <w:ind w:hanging="2"/>
              <w:rPr>
                <w:rFonts w:ascii="Arial" w:hAnsi="Arial"/>
                <w:b/>
                <w:bCs/>
              </w:rPr>
            </w:pPr>
            <w:r>
              <w:rPr>
                <w:rFonts w:ascii="Arial" w:hAnsi="Arial"/>
              </w:rPr>
              <w:t>ERCOT supports approval of PGRR131.</w:t>
            </w:r>
          </w:p>
        </w:tc>
      </w:tr>
      <w:tr w:rsidR="00C42C65" w:rsidRPr="001D0AB6" w14:paraId="05DFE27A" w14:textId="77777777" w:rsidTr="0044282F">
        <w:trPr>
          <w:trHeight w:val="432"/>
        </w:trPr>
        <w:tc>
          <w:tcPr>
            <w:tcW w:w="2880" w:type="dxa"/>
            <w:shd w:val="clear" w:color="auto" w:fill="FFFFFF"/>
            <w:vAlign w:val="center"/>
          </w:tcPr>
          <w:p w14:paraId="6BEBB7AD" w14:textId="77777777" w:rsidR="00C42C65" w:rsidRPr="001D0AB6" w:rsidRDefault="00C42C65" w:rsidP="0044282F">
            <w:pPr>
              <w:tabs>
                <w:tab w:val="center" w:pos="4320"/>
                <w:tab w:val="right" w:pos="8640"/>
              </w:tabs>
              <w:spacing w:before="120" w:after="120"/>
              <w:ind w:hanging="2"/>
              <w:rPr>
                <w:rFonts w:ascii="Arial" w:hAnsi="Arial"/>
                <w:b/>
                <w:bCs/>
              </w:rPr>
            </w:pPr>
            <w:r w:rsidRPr="001D0AB6">
              <w:rPr>
                <w:rFonts w:ascii="Arial" w:hAnsi="Arial"/>
                <w:b/>
                <w:bCs/>
              </w:rPr>
              <w:t>ERCOT Market Impact Statement</w:t>
            </w:r>
          </w:p>
        </w:tc>
        <w:tc>
          <w:tcPr>
            <w:tcW w:w="7560" w:type="dxa"/>
            <w:vAlign w:val="center"/>
          </w:tcPr>
          <w:p w14:paraId="4CF248CE" w14:textId="39FA80C1" w:rsidR="00C42C65" w:rsidRPr="001D0AB6" w:rsidRDefault="005B2E63" w:rsidP="0044282F">
            <w:pPr>
              <w:spacing w:before="120" w:after="120"/>
              <w:ind w:hanging="2"/>
              <w:rPr>
                <w:rFonts w:ascii="Arial" w:hAnsi="Arial"/>
                <w:b/>
                <w:bCs/>
              </w:rPr>
            </w:pPr>
            <w:r w:rsidRPr="005B2E63">
              <w:rPr>
                <w:rFonts w:ascii="Arial" w:hAnsi="Arial"/>
              </w:rPr>
              <w:t>ERCOT Staff has reviewed PGRR131 and believes that it facilitates mandatory PUCT reporting requirements for TSPs and ERCOT for interconnection cost reporting for transmission-connected generators</w:t>
            </w:r>
            <w:r>
              <w:rPr>
                <w:rFonts w:ascii="Arial" w:hAnsi="Arial"/>
              </w:rPr>
              <w:t>.</w:t>
            </w:r>
          </w:p>
        </w:tc>
      </w:tr>
    </w:tbl>
    <w:p w14:paraId="79001B6A" w14:textId="77777777" w:rsidR="00C42C65" w:rsidRPr="0030232A" w:rsidRDefault="00C42C65" w:rsidP="00C42C65">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93"/>
        <w:gridCol w:w="7447"/>
      </w:tblGrid>
      <w:tr w:rsidR="00C42C65" w14:paraId="74D24BEB" w14:textId="77777777" w:rsidTr="0044282F">
        <w:trPr>
          <w:cantSplit/>
          <w:trHeight w:val="432"/>
        </w:trPr>
        <w:tc>
          <w:tcPr>
            <w:tcW w:w="10440" w:type="dxa"/>
            <w:gridSpan w:val="2"/>
            <w:tcBorders>
              <w:top w:val="single" w:sz="4" w:space="0" w:color="auto"/>
            </w:tcBorders>
            <w:shd w:val="clear" w:color="auto" w:fill="FFFFFF"/>
            <w:vAlign w:val="center"/>
          </w:tcPr>
          <w:p w14:paraId="14289B16" w14:textId="77777777" w:rsidR="00C42C65" w:rsidRPr="0040722E" w:rsidRDefault="00C42C65" w:rsidP="0044282F">
            <w:pPr>
              <w:pStyle w:val="Header"/>
              <w:jc w:val="center"/>
              <w:rPr>
                <w:bCs w:val="0"/>
              </w:rPr>
            </w:pPr>
            <w:r>
              <w:t>Sponsor</w:t>
            </w:r>
          </w:p>
        </w:tc>
      </w:tr>
      <w:tr w:rsidR="00C42C65" w14:paraId="485BDD0D" w14:textId="77777777" w:rsidTr="0044282F">
        <w:trPr>
          <w:cantSplit/>
          <w:trHeight w:val="432"/>
        </w:trPr>
        <w:tc>
          <w:tcPr>
            <w:tcW w:w="2993" w:type="dxa"/>
            <w:shd w:val="clear" w:color="auto" w:fill="FFFFFF"/>
            <w:vAlign w:val="center"/>
          </w:tcPr>
          <w:p w14:paraId="42B767AA" w14:textId="77777777" w:rsidR="00C42C65" w:rsidRPr="00E51FAE" w:rsidRDefault="00C42C65" w:rsidP="0044282F">
            <w:pPr>
              <w:pStyle w:val="Header"/>
              <w:rPr>
                <w:bCs w:val="0"/>
              </w:rPr>
            </w:pPr>
            <w:r w:rsidRPr="00B93CA0">
              <w:rPr>
                <w:bCs w:val="0"/>
              </w:rPr>
              <w:t>Name</w:t>
            </w:r>
          </w:p>
        </w:tc>
        <w:tc>
          <w:tcPr>
            <w:tcW w:w="7447" w:type="dxa"/>
            <w:vAlign w:val="center"/>
          </w:tcPr>
          <w:p w14:paraId="1110B0D0" w14:textId="77777777" w:rsidR="00C42C65" w:rsidRDefault="00C42C65" w:rsidP="0044282F">
            <w:pPr>
              <w:pStyle w:val="NormalArial"/>
            </w:pPr>
            <w:r>
              <w:t>Douglas Fohn and Jenifer Fernandes</w:t>
            </w:r>
          </w:p>
        </w:tc>
      </w:tr>
      <w:tr w:rsidR="00C42C65" w14:paraId="7FB4ACB6" w14:textId="77777777" w:rsidTr="0044282F">
        <w:trPr>
          <w:cantSplit/>
          <w:trHeight w:val="432"/>
        </w:trPr>
        <w:tc>
          <w:tcPr>
            <w:tcW w:w="2993" w:type="dxa"/>
            <w:shd w:val="clear" w:color="auto" w:fill="FFFFFF"/>
            <w:vAlign w:val="center"/>
          </w:tcPr>
          <w:p w14:paraId="073C0C20" w14:textId="77777777" w:rsidR="00C42C65" w:rsidRPr="00B93CA0" w:rsidRDefault="00C42C65" w:rsidP="0044282F">
            <w:pPr>
              <w:pStyle w:val="Header"/>
              <w:rPr>
                <w:bCs w:val="0"/>
              </w:rPr>
            </w:pPr>
            <w:r w:rsidRPr="00B93CA0">
              <w:rPr>
                <w:bCs w:val="0"/>
              </w:rPr>
              <w:t>E-mail Address</w:t>
            </w:r>
          </w:p>
        </w:tc>
        <w:tc>
          <w:tcPr>
            <w:tcW w:w="7447" w:type="dxa"/>
            <w:vAlign w:val="center"/>
          </w:tcPr>
          <w:p w14:paraId="25A9D748" w14:textId="77777777" w:rsidR="00C42C65" w:rsidRDefault="00C42C65" w:rsidP="0044282F">
            <w:pPr>
              <w:pStyle w:val="NormalArial"/>
            </w:pPr>
            <w:hyperlink r:id="rId29" w:history="1">
              <w:r w:rsidRPr="005A4117">
                <w:rPr>
                  <w:rStyle w:val="Hyperlink"/>
                </w:rPr>
                <w:t>Douglas.Fohn@ercot.com</w:t>
              </w:r>
            </w:hyperlink>
            <w:r>
              <w:t xml:space="preserve"> and </w:t>
            </w:r>
            <w:hyperlink r:id="rId30" w:history="1">
              <w:r w:rsidRPr="00300E28">
                <w:rPr>
                  <w:rStyle w:val="Hyperlink"/>
                </w:rPr>
                <w:t>Jenifer.Fernandes@ercot.com</w:t>
              </w:r>
            </w:hyperlink>
            <w:r>
              <w:t xml:space="preserve"> </w:t>
            </w:r>
          </w:p>
        </w:tc>
      </w:tr>
      <w:tr w:rsidR="00C42C65" w14:paraId="45627CD9" w14:textId="77777777" w:rsidTr="0044282F">
        <w:trPr>
          <w:cantSplit/>
          <w:trHeight w:val="432"/>
        </w:trPr>
        <w:tc>
          <w:tcPr>
            <w:tcW w:w="2993" w:type="dxa"/>
            <w:shd w:val="clear" w:color="auto" w:fill="FFFFFF"/>
            <w:vAlign w:val="center"/>
          </w:tcPr>
          <w:p w14:paraId="5152ADDD" w14:textId="77777777" w:rsidR="00C42C65" w:rsidRPr="00B93CA0" w:rsidRDefault="00C42C65" w:rsidP="0044282F">
            <w:pPr>
              <w:pStyle w:val="Header"/>
              <w:rPr>
                <w:bCs w:val="0"/>
              </w:rPr>
            </w:pPr>
            <w:r w:rsidRPr="00B93CA0">
              <w:rPr>
                <w:bCs w:val="0"/>
              </w:rPr>
              <w:t>Company</w:t>
            </w:r>
          </w:p>
        </w:tc>
        <w:tc>
          <w:tcPr>
            <w:tcW w:w="7447" w:type="dxa"/>
            <w:vAlign w:val="center"/>
          </w:tcPr>
          <w:p w14:paraId="6BE4D8EA" w14:textId="77777777" w:rsidR="00C42C65" w:rsidRDefault="00C42C65" w:rsidP="0044282F">
            <w:pPr>
              <w:pStyle w:val="NormalArial"/>
            </w:pPr>
            <w:r>
              <w:t xml:space="preserve">ERCOT </w:t>
            </w:r>
          </w:p>
        </w:tc>
      </w:tr>
      <w:tr w:rsidR="00C42C65" w14:paraId="082B3C22" w14:textId="77777777" w:rsidTr="0044282F">
        <w:trPr>
          <w:cantSplit/>
          <w:trHeight w:val="432"/>
        </w:trPr>
        <w:tc>
          <w:tcPr>
            <w:tcW w:w="2993" w:type="dxa"/>
            <w:tcBorders>
              <w:bottom w:val="single" w:sz="4" w:space="0" w:color="auto"/>
            </w:tcBorders>
            <w:shd w:val="clear" w:color="auto" w:fill="FFFFFF"/>
            <w:vAlign w:val="center"/>
          </w:tcPr>
          <w:p w14:paraId="6E5C63C6" w14:textId="77777777" w:rsidR="00C42C65" w:rsidRPr="00B93CA0" w:rsidRDefault="00C42C65" w:rsidP="0044282F">
            <w:pPr>
              <w:pStyle w:val="Header"/>
              <w:rPr>
                <w:bCs w:val="0"/>
              </w:rPr>
            </w:pPr>
            <w:r w:rsidRPr="00B93CA0">
              <w:rPr>
                <w:bCs w:val="0"/>
              </w:rPr>
              <w:t>Phone Number</w:t>
            </w:r>
          </w:p>
        </w:tc>
        <w:tc>
          <w:tcPr>
            <w:tcW w:w="7447" w:type="dxa"/>
            <w:tcBorders>
              <w:bottom w:val="single" w:sz="4" w:space="0" w:color="auto"/>
            </w:tcBorders>
            <w:vAlign w:val="center"/>
          </w:tcPr>
          <w:p w14:paraId="696CA60D" w14:textId="77777777" w:rsidR="00C42C65" w:rsidRDefault="00C42C65" w:rsidP="0044282F">
            <w:pPr>
              <w:pStyle w:val="NormalArial"/>
            </w:pPr>
            <w:r>
              <w:t xml:space="preserve">512-275-7447 (Fohn) and </w:t>
            </w:r>
            <w:r w:rsidRPr="007B3EF9">
              <w:t>512-248-4560</w:t>
            </w:r>
            <w:r>
              <w:t xml:space="preserve"> (Fernandes)</w:t>
            </w:r>
          </w:p>
        </w:tc>
      </w:tr>
      <w:tr w:rsidR="00C42C65" w14:paraId="16019B54" w14:textId="77777777" w:rsidTr="0044282F">
        <w:trPr>
          <w:cantSplit/>
          <w:trHeight w:val="432"/>
        </w:trPr>
        <w:tc>
          <w:tcPr>
            <w:tcW w:w="2993" w:type="dxa"/>
            <w:shd w:val="clear" w:color="auto" w:fill="FFFFFF"/>
            <w:vAlign w:val="center"/>
          </w:tcPr>
          <w:p w14:paraId="7DAE9E0B" w14:textId="77777777" w:rsidR="00C42C65" w:rsidRPr="00B93CA0" w:rsidRDefault="00C42C65" w:rsidP="0044282F">
            <w:pPr>
              <w:pStyle w:val="Header"/>
              <w:rPr>
                <w:bCs w:val="0"/>
              </w:rPr>
            </w:pPr>
            <w:r>
              <w:rPr>
                <w:bCs w:val="0"/>
              </w:rPr>
              <w:t>Cell</w:t>
            </w:r>
            <w:r w:rsidRPr="00B93CA0">
              <w:rPr>
                <w:bCs w:val="0"/>
              </w:rPr>
              <w:t xml:space="preserve"> Number</w:t>
            </w:r>
          </w:p>
        </w:tc>
        <w:tc>
          <w:tcPr>
            <w:tcW w:w="7447" w:type="dxa"/>
            <w:vAlign w:val="center"/>
          </w:tcPr>
          <w:p w14:paraId="2EF206F4" w14:textId="77777777" w:rsidR="00C42C65" w:rsidRDefault="00C42C65" w:rsidP="0044282F">
            <w:pPr>
              <w:pStyle w:val="NormalArial"/>
            </w:pPr>
          </w:p>
        </w:tc>
      </w:tr>
      <w:tr w:rsidR="00C42C65" w14:paraId="720A35B4" w14:textId="77777777" w:rsidTr="0044282F">
        <w:trPr>
          <w:cantSplit/>
          <w:trHeight w:val="432"/>
        </w:trPr>
        <w:tc>
          <w:tcPr>
            <w:tcW w:w="2993" w:type="dxa"/>
            <w:tcBorders>
              <w:bottom w:val="single" w:sz="4" w:space="0" w:color="auto"/>
            </w:tcBorders>
            <w:shd w:val="clear" w:color="auto" w:fill="FFFFFF"/>
            <w:vAlign w:val="center"/>
          </w:tcPr>
          <w:p w14:paraId="56B0B371" w14:textId="77777777" w:rsidR="00C42C65" w:rsidRPr="00B93CA0" w:rsidRDefault="00C42C65" w:rsidP="0044282F">
            <w:pPr>
              <w:pStyle w:val="Header"/>
              <w:rPr>
                <w:bCs w:val="0"/>
              </w:rPr>
            </w:pPr>
            <w:r>
              <w:rPr>
                <w:bCs w:val="0"/>
              </w:rPr>
              <w:t>Market Segment</w:t>
            </w:r>
          </w:p>
        </w:tc>
        <w:tc>
          <w:tcPr>
            <w:tcW w:w="7447" w:type="dxa"/>
            <w:tcBorders>
              <w:bottom w:val="single" w:sz="4" w:space="0" w:color="auto"/>
            </w:tcBorders>
            <w:vAlign w:val="center"/>
          </w:tcPr>
          <w:p w14:paraId="53E0CC4B" w14:textId="77777777" w:rsidR="00C42C65" w:rsidRDefault="00C42C65" w:rsidP="0044282F">
            <w:pPr>
              <w:pStyle w:val="NormalArial"/>
            </w:pPr>
            <w:r>
              <w:t>Not applicable</w:t>
            </w:r>
          </w:p>
        </w:tc>
      </w:tr>
    </w:tbl>
    <w:p w14:paraId="0CBB4024" w14:textId="77777777" w:rsidR="00C42C65" w:rsidRPr="00D56D61" w:rsidRDefault="00C42C65" w:rsidP="00C42C65">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C42C65" w:rsidRPr="00D56D61" w14:paraId="1EDD4200" w14:textId="77777777" w:rsidTr="0044282F">
        <w:trPr>
          <w:cantSplit/>
          <w:trHeight w:val="432"/>
        </w:trPr>
        <w:tc>
          <w:tcPr>
            <w:tcW w:w="10440" w:type="dxa"/>
            <w:gridSpan w:val="2"/>
            <w:vAlign w:val="center"/>
          </w:tcPr>
          <w:p w14:paraId="06986166" w14:textId="77777777" w:rsidR="00C42C65" w:rsidRPr="007C199B" w:rsidRDefault="00C42C65" w:rsidP="0044282F">
            <w:pPr>
              <w:pStyle w:val="NormalArial"/>
              <w:jc w:val="center"/>
              <w:rPr>
                <w:b/>
              </w:rPr>
            </w:pPr>
            <w:r w:rsidRPr="007C199B">
              <w:rPr>
                <w:b/>
              </w:rPr>
              <w:t>Market Rules Staff Contact</w:t>
            </w:r>
          </w:p>
        </w:tc>
      </w:tr>
      <w:tr w:rsidR="00C42C65" w:rsidRPr="00D56D61" w14:paraId="0539022C" w14:textId="77777777" w:rsidTr="0044282F">
        <w:trPr>
          <w:cantSplit/>
          <w:trHeight w:val="432"/>
        </w:trPr>
        <w:tc>
          <w:tcPr>
            <w:tcW w:w="2880" w:type="dxa"/>
            <w:vAlign w:val="center"/>
          </w:tcPr>
          <w:p w14:paraId="2939B977" w14:textId="77777777" w:rsidR="00C42C65" w:rsidRPr="007C199B" w:rsidRDefault="00C42C65" w:rsidP="0044282F">
            <w:pPr>
              <w:pStyle w:val="NormalArial"/>
              <w:rPr>
                <w:b/>
              </w:rPr>
            </w:pPr>
            <w:r w:rsidRPr="007C199B">
              <w:rPr>
                <w:b/>
              </w:rPr>
              <w:t>Name</w:t>
            </w:r>
          </w:p>
        </w:tc>
        <w:tc>
          <w:tcPr>
            <w:tcW w:w="7560" w:type="dxa"/>
            <w:vAlign w:val="center"/>
          </w:tcPr>
          <w:p w14:paraId="268CDE4D" w14:textId="77777777" w:rsidR="00C42C65" w:rsidRPr="00D56D61" w:rsidRDefault="00C42C65" w:rsidP="0044282F">
            <w:pPr>
              <w:pStyle w:val="NormalArial"/>
            </w:pPr>
            <w:r>
              <w:t>Brittney Albracht</w:t>
            </w:r>
          </w:p>
        </w:tc>
      </w:tr>
      <w:tr w:rsidR="00C42C65" w:rsidRPr="00D56D61" w14:paraId="05FCF80F" w14:textId="77777777" w:rsidTr="0044282F">
        <w:trPr>
          <w:cantSplit/>
          <w:trHeight w:val="432"/>
        </w:trPr>
        <w:tc>
          <w:tcPr>
            <w:tcW w:w="2880" w:type="dxa"/>
            <w:vAlign w:val="center"/>
          </w:tcPr>
          <w:p w14:paraId="77150F6C" w14:textId="77777777" w:rsidR="00C42C65" w:rsidRPr="007C199B" w:rsidRDefault="00C42C65" w:rsidP="0044282F">
            <w:pPr>
              <w:pStyle w:val="NormalArial"/>
              <w:rPr>
                <w:b/>
              </w:rPr>
            </w:pPr>
            <w:r w:rsidRPr="007C199B">
              <w:rPr>
                <w:b/>
              </w:rPr>
              <w:t>E-Mail Address</w:t>
            </w:r>
          </w:p>
        </w:tc>
        <w:tc>
          <w:tcPr>
            <w:tcW w:w="7560" w:type="dxa"/>
            <w:vAlign w:val="center"/>
          </w:tcPr>
          <w:p w14:paraId="7DFDA056" w14:textId="77777777" w:rsidR="00C42C65" w:rsidRPr="00D56D61" w:rsidRDefault="00C42C65" w:rsidP="0044282F">
            <w:pPr>
              <w:pStyle w:val="NormalArial"/>
            </w:pPr>
            <w:hyperlink r:id="rId31" w:history="1">
              <w:r w:rsidRPr="009E62A3">
                <w:rPr>
                  <w:rStyle w:val="Hyperlink"/>
                </w:rPr>
                <w:t>Brittney.Albracht@ercot.com</w:t>
              </w:r>
            </w:hyperlink>
            <w:r>
              <w:t xml:space="preserve"> </w:t>
            </w:r>
          </w:p>
        </w:tc>
      </w:tr>
      <w:tr w:rsidR="00C42C65" w:rsidRPr="005370B5" w14:paraId="46BC27E6" w14:textId="77777777" w:rsidTr="0044282F">
        <w:trPr>
          <w:cantSplit/>
          <w:trHeight w:val="432"/>
        </w:trPr>
        <w:tc>
          <w:tcPr>
            <w:tcW w:w="2880" w:type="dxa"/>
            <w:vAlign w:val="center"/>
          </w:tcPr>
          <w:p w14:paraId="54C511D1" w14:textId="77777777" w:rsidR="00C42C65" w:rsidRPr="007C199B" w:rsidRDefault="00C42C65" w:rsidP="0044282F">
            <w:pPr>
              <w:pStyle w:val="NormalArial"/>
              <w:rPr>
                <w:b/>
              </w:rPr>
            </w:pPr>
            <w:r w:rsidRPr="007C199B">
              <w:rPr>
                <w:b/>
              </w:rPr>
              <w:t>Phone Number</w:t>
            </w:r>
          </w:p>
        </w:tc>
        <w:tc>
          <w:tcPr>
            <w:tcW w:w="7560" w:type="dxa"/>
            <w:vAlign w:val="center"/>
          </w:tcPr>
          <w:p w14:paraId="27496BE0" w14:textId="77777777" w:rsidR="00C42C65" w:rsidRDefault="00C42C65" w:rsidP="0044282F">
            <w:pPr>
              <w:pStyle w:val="NormalArial"/>
            </w:pPr>
            <w:r>
              <w:t>512-225-7027</w:t>
            </w:r>
          </w:p>
        </w:tc>
      </w:tr>
    </w:tbl>
    <w:p w14:paraId="3B536CE2" w14:textId="77777777" w:rsidR="00C42C65" w:rsidRDefault="00C42C65" w:rsidP="00C42C65">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C42C65" w:rsidRPr="001D0AB6" w14:paraId="2AA329CF" w14:textId="77777777" w:rsidTr="0044282F">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0A84FB23" w14:textId="77777777" w:rsidR="00C42C65" w:rsidRPr="001D0AB6" w:rsidRDefault="00C42C65" w:rsidP="0044282F">
            <w:pPr>
              <w:ind w:hanging="2"/>
              <w:jc w:val="center"/>
              <w:rPr>
                <w:rFonts w:ascii="Arial" w:hAnsi="Arial"/>
                <w:b/>
              </w:rPr>
            </w:pPr>
            <w:r w:rsidRPr="001D0AB6">
              <w:rPr>
                <w:rFonts w:ascii="Arial" w:hAnsi="Arial"/>
                <w:b/>
              </w:rPr>
              <w:lastRenderedPageBreak/>
              <w:t>Comments Received</w:t>
            </w:r>
          </w:p>
        </w:tc>
      </w:tr>
      <w:tr w:rsidR="00C42C65" w:rsidRPr="001D0AB6" w14:paraId="3FF630E0" w14:textId="77777777" w:rsidTr="0044282F">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087B799" w14:textId="77777777" w:rsidR="00C42C65" w:rsidRPr="001D0AB6" w:rsidRDefault="00C42C65" w:rsidP="0044282F">
            <w:pPr>
              <w:tabs>
                <w:tab w:val="center" w:pos="4320"/>
                <w:tab w:val="right" w:pos="8640"/>
              </w:tabs>
              <w:ind w:hanging="2"/>
              <w:rPr>
                <w:rFonts w:ascii="Arial" w:hAnsi="Arial"/>
                <w:b/>
              </w:rPr>
            </w:pPr>
            <w:r w:rsidRPr="001D0AB6">
              <w:rPr>
                <w:rFonts w:ascii="Arial" w:hAnsi="Arial"/>
                <w:b/>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019B5AC7" w14:textId="77777777" w:rsidR="00C42C65" w:rsidRPr="001D0AB6" w:rsidRDefault="00C42C65" w:rsidP="0044282F">
            <w:pPr>
              <w:ind w:hanging="2"/>
              <w:rPr>
                <w:rFonts w:ascii="Arial" w:hAnsi="Arial"/>
                <w:b/>
              </w:rPr>
            </w:pPr>
            <w:r w:rsidRPr="001D0AB6">
              <w:rPr>
                <w:rFonts w:ascii="Arial" w:hAnsi="Arial"/>
                <w:b/>
              </w:rPr>
              <w:t>Comment Summary</w:t>
            </w:r>
          </w:p>
        </w:tc>
      </w:tr>
      <w:tr w:rsidR="00C42C65" w:rsidRPr="001D0AB6" w14:paraId="77383401" w14:textId="77777777" w:rsidTr="0044282F">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2BDDE23" w14:textId="7A515F40" w:rsidR="00C42C65" w:rsidRPr="001D0AB6" w:rsidRDefault="00C42C65" w:rsidP="0044282F">
            <w:pPr>
              <w:tabs>
                <w:tab w:val="center" w:pos="4320"/>
                <w:tab w:val="right" w:pos="8640"/>
              </w:tabs>
              <w:rPr>
                <w:rFonts w:ascii="Arial" w:hAnsi="Arial"/>
              </w:rPr>
            </w:pPr>
            <w:r>
              <w:rPr>
                <w:rFonts w:ascii="Arial" w:hAnsi="Arial"/>
              </w:rPr>
              <w:t>Oncor 101725</w:t>
            </w:r>
          </w:p>
        </w:tc>
        <w:tc>
          <w:tcPr>
            <w:tcW w:w="7560" w:type="dxa"/>
            <w:tcBorders>
              <w:top w:val="single" w:sz="4" w:space="0" w:color="auto"/>
              <w:left w:val="single" w:sz="4" w:space="0" w:color="auto"/>
              <w:bottom w:val="single" w:sz="4" w:space="0" w:color="auto"/>
              <w:right w:val="single" w:sz="4" w:space="0" w:color="auto"/>
            </w:tcBorders>
            <w:vAlign w:val="center"/>
          </w:tcPr>
          <w:p w14:paraId="28FFC513" w14:textId="6F9EDA73" w:rsidR="00C42C65" w:rsidRPr="001D0AB6" w:rsidRDefault="00C42C65" w:rsidP="00C42C65">
            <w:pPr>
              <w:pStyle w:val="NormalArial"/>
              <w:spacing w:before="120" w:after="120"/>
            </w:pPr>
            <w:r>
              <w:t>Suggested Urgent status for PGRR131; clarified the date triggering the TSP cost reporting should be the interconnecting generator’s Initial Energization date; recommended TSP reporting times for interconnection costs; and proposed cost information be submitted through the Resource Integration and Ongoing Operations (RIOO) system</w:t>
            </w:r>
          </w:p>
        </w:tc>
      </w:tr>
      <w:tr w:rsidR="00CC0086" w:rsidRPr="001D0AB6" w14:paraId="1A84AE4B" w14:textId="77777777" w:rsidTr="0044282F">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6F7C9D30" w14:textId="2135C60A" w:rsidR="00CC0086" w:rsidRDefault="00CC0086" w:rsidP="0044282F">
            <w:pPr>
              <w:tabs>
                <w:tab w:val="center" w:pos="4320"/>
                <w:tab w:val="right" w:pos="8640"/>
              </w:tabs>
              <w:rPr>
                <w:rFonts w:ascii="Arial" w:hAnsi="Arial"/>
              </w:rPr>
            </w:pPr>
            <w:r>
              <w:rPr>
                <w:rFonts w:ascii="Arial" w:hAnsi="Arial"/>
              </w:rPr>
              <w:t>PRS 111725</w:t>
            </w:r>
          </w:p>
        </w:tc>
        <w:tc>
          <w:tcPr>
            <w:tcW w:w="7560" w:type="dxa"/>
            <w:tcBorders>
              <w:top w:val="single" w:sz="4" w:space="0" w:color="auto"/>
              <w:left w:val="single" w:sz="4" w:space="0" w:color="auto"/>
              <w:bottom w:val="single" w:sz="4" w:space="0" w:color="auto"/>
              <w:right w:val="single" w:sz="4" w:space="0" w:color="auto"/>
            </w:tcBorders>
            <w:vAlign w:val="center"/>
          </w:tcPr>
          <w:p w14:paraId="1AA72D61" w14:textId="0AD56BEB" w:rsidR="00CC0086" w:rsidRDefault="00CC0086" w:rsidP="00C42C65">
            <w:pPr>
              <w:pStyle w:val="NormalArial"/>
              <w:spacing w:before="120" w:after="120"/>
            </w:pPr>
            <w:r>
              <w:t>Recommended a priority of 2026 and rank of 420</w:t>
            </w:r>
            <w:r w:rsidR="003C5E8C">
              <w:t xml:space="preserve"> for PGRR131</w:t>
            </w:r>
          </w:p>
        </w:tc>
      </w:tr>
    </w:tbl>
    <w:p w14:paraId="422FFCDB" w14:textId="77777777" w:rsidR="00C42C65" w:rsidRDefault="00C42C65" w:rsidP="00C42C65">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C42C65" w14:paraId="283333BB" w14:textId="77777777" w:rsidTr="0044282F">
        <w:trPr>
          <w:trHeight w:val="350"/>
        </w:trPr>
        <w:tc>
          <w:tcPr>
            <w:tcW w:w="10440" w:type="dxa"/>
            <w:tcBorders>
              <w:bottom w:val="single" w:sz="4" w:space="0" w:color="auto"/>
            </w:tcBorders>
            <w:shd w:val="clear" w:color="auto" w:fill="FFFFFF"/>
            <w:vAlign w:val="center"/>
          </w:tcPr>
          <w:p w14:paraId="46042604" w14:textId="77777777" w:rsidR="00C42C65" w:rsidRDefault="00C42C65" w:rsidP="0044282F">
            <w:pPr>
              <w:pStyle w:val="Header"/>
              <w:jc w:val="center"/>
            </w:pPr>
            <w:r>
              <w:t>Market Rules Notes</w:t>
            </w:r>
          </w:p>
        </w:tc>
      </w:tr>
    </w:tbl>
    <w:p w14:paraId="14AF1783" w14:textId="232144CA" w:rsidR="00A33CA6" w:rsidRPr="001B334C" w:rsidRDefault="001B334C" w:rsidP="001B334C">
      <w:pPr>
        <w:spacing w:before="120" w:after="120"/>
        <w:rPr>
          <w:rFonts w:ascii="Arial" w:hAnsi="Arial" w:cs="Arial"/>
        </w:rPr>
      </w:pPr>
      <w:r w:rsidRPr="001B334C">
        <w:rPr>
          <w:rFonts w:ascii="Arial" w:hAnsi="Arial" w:cs="Arial"/>
        </w:rPr>
        <w:t>Please note the following PGRR</w:t>
      </w:r>
      <w:r>
        <w:rPr>
          <w:rFonts w:ascii="Arial" w:hAnsi="Arial" w:cs="Arial"/>
        </w:rPr>
        <w:t>(s)</w:t>
      </w:r>
      <w:r w:rsidRPr="001B334C">
        <w:rPr>
          <w:rFonts w:ascii="Arial" w:hAnsi="Arial" w:cs="Arial"/>
        </w:rPr>
        <w:t xml:space="preserve"> also propose revisions to the following section</w:t>
      </w:r>
      <w:r>
        <w:rPr>
          <w:rFonts w:ascii="Arial" w:hAnsi="Arial" w:cs="Arial"/>
        </w:rPr>
        <w:t>(s)</w:t>
      </w:r>
      <w:r w:rsidRPr="001B334C">
        <w:rPr>
          <w:rFonts w:ascii="Arial" w:hAnsi="Arial" w:cs="Arial"/>
        </w:rPr>
        <w:t>:</w:t>
      </w:r>
    </w:p>
    <w:p w14:paraId="36FDD39D" w14:textId="61E879A8" w:rsidR="001B334C" w:rsidRPr="001B334C" w:rsidRDefault="001B334C" w:rsidP="001B334C">
      <w:pPr>
        <w:pStyle w:val="ListParagraph"/>
        <w:numPr>
          <w:ilvl w:val="0"/>
          <w:numId w:val="22"/>
        </w:numPr>
        <w:rPr>
          <w:rFonts w:ascii="Arial" w:hAnsi="Arial" w:cs="Arial"/>
        </w:rPr>
      </w:pPr>
      <w:r w:rsidRPr="001B334C">
        <w:rPr>
          <w:rFonts w:ascii="Arial" w:hAnsi="Arial" w:cs="Arial"/>
        </w:rPr>
        <w:t>PGRR132, Update to Standard Generation Interconnection Agreement (SGIA) Requirement</w:t>
      </w:r>
    </w:p>
    <w:p w14:paraId="0D316B7C" w14:textId="40EB83C3" w:rsidR="000B2B35" w:rsidRPr="00864AC7" w:rsidRDefault="001B334C" w:rsidP="000B2B35">
      <w:pPr>
        <w:pStyle w:val="ListParagraph"/>
        <w:numPr>
          <w:ilvl w:val="1"/>
          <w:numId w:val="22"/>
        </w:numPr>
        <w:spacing w:after="120"/>
        <w:rPr>
          <w:rFonts w:ascii="Arial" w:hAnsi="Arial" w:cs="Arial"/>
        </w:rPr>
      </w:pPr>
      <w:r w:rsidRPr="001B334C">
        <w:rPr>
          <w:rFonts w:ascii="Arial" w:hAnsi="Arial" w:cs="Arial"/>
        </w:rPr>
        <w:t>Section 5.2.8.1</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1F4CD297" w14:textId="77777777">
        <w:trPr>
          <w:trHeight w:val="350"/>
        </w:trPr>
        <w:tc>
          <w:tcPr>
            <w:tcW w:w="10440" w:type="dxa"/>
            <w:tcBorders>
              <w:bottom w:val="single" w:sz="4" w:space="0" w:color="auto"/>
            </w:tcBorders>
            <w:shd w:val="clear" w:color="auto" w:fill="FFFFFF"/>
            <w:vAlign w:val="center"/>
          </w:tcPr>
          <w:p w14:paraId="3436399C" w14:textId="5671D1D0" w:rsidR="009A3772" w:rsidRDefault="00A33CA6" w:rsidP="009A4907">
            <w:pPr>
              <w:pStyle w:val="Header"/>
              <w:spacing w:before="120" w:after="120"/>
              <w:jc w:val="center"/>
            </w:pPr>
            <w:r>
              <w:t>Proposed Guide Language</w:t>
            </w:r>
            <w:r w:rsidR="00C42C65">
              <w:t xml:space="preserve"> Revision</w:t>
            </w:r>
          </w:p>
        </w:tc>
      </w:tr>
    </w:tbl>
    <w:p w14:paraId="18C866A0" w14:textId="57320378" w:rsidR="0040722E" w:rsidRPr="00E17516" w:rsidRDefault="0040722E" w:rsidP="00CE00BA">
      <w:pPr>
        <w:pStyle w:val="H4"/>
        <w:rPr>
          <w:szCs w:val="24"/>
        </w:rPr>
      </w:pPr>
      <w:commentRangeStart w:id="1"/>
      <w:r w:rsidRPr="00E17516">
        <w:rPr>
          <w:szCs w:val="24"/>
        </w:rPr>
        <w:t>5.2.</w:t>
      </w:r>
      <w:r>
        <w:rPr>
          <w:szCs w:val="24"/>
        </w:rPr>
        <w:t>8</w:t>
      </w:r>
      <w:r w:rsidRPr="00E17516">
        <w:rPr>
          <w:szCs w:val="24"/>
        </w:rPr>
        <w:t>.1</w:t>
      </w:r>
      <w:commentRangeEnd w:id="1"/>
      <w:r w:rsidR="001B334C">
        <w:rPr>
          <w:rStyle w:val="CommentReference"/>
          <w:b w:val="0"/>
          <w:bCs w:val="0"/>
          <w:snapToGrid/>
        </w:rPr>
        <w:commentReference w:id="1"/>
      </w:r>
      <w:r w:rsidRPr="00E17516">
        <w:rPr>
          <w:szCs w:val="24"/>
        </w:rPr>
        <w:tab/>
        <w:t>Standard Generation Interconnection Agreement for Transmission-Connected Generators</w:t>
      </w:r>
    </w:p>
    <w:p w14:paraId="5B15C989" w14:textId="77777777" w:rsidR="0040722E" w:rsidRPr="00DF4AA8" w:rsidRDefault="0040722E" w:rsidP="0040722E">
      <w:pPr>
        <w:pStyle w:val="BodyTextNumbered"/>
        <w:rPr>
          <w:szCs w:val="24"/>
        </w:rPr>
      </w:pPr>
      <w:r w:rsidRPr="00DF4AA8">
        <w:rPr>
          <w:szCs w:val="24"/>
        </w:rPr>
        <w:t>(1)</w:t>
      </w:r>
      <w:r w:rsidRPr="00DF4AA8">
        <w:rPr>
          <w:szCs w:val="24"/>
        </w:rPr>
        <w:tab/>
      </w:r>
      <w:r>
        <w:rPr>
          <w:szCs w:val="24"/>
        </w:rPr>
        <w:t>As a condition for obtaining transmission service, an IE for any transmission-connected generator must</w:t>
      </w:r>
      <w:r w:rsidRPr="00DF4AA8">
        <w:rPr>
          <w:szCs w:val="24"/>
        </w:rPr>
        <w:t xml:space="preserve"> execute a Standard Generation Interconnection Agreement (SGIA) with its </w:t>
      </w:r>
      <w:r>
        <w:rPr>
          <w:szCs w:val="24"/>
        </w:rPr>
        <w:t>TSP</w:t>
      </w:r>
      <w:r w:rsidRPr="00DF4AA8">
        <w:rPr>
          <w:szCs w:val="24"/>
        </w:rPr>
        <w:t>.  A template of the SGIA can be found on the ERCOT website.</w:t>
      </w:r>
    </w:p>
    <w:p w14:paraId="6DE17C8F" w14:textId="77777777" w:rsidR="0040722E" w:rsidRDefault="0040722E" w:rsidP="0040722E">
      <w:pPr>
        <w:pStyle w:val="BodyTextNumbered"/>
        <w:rPr>
          <w:szCs w:val="24"/>
        </w:rPr>
      </w:pPr>
      <w:r>
        <w:rPr>
          <w:szCs w:val="24"/>
        </w:rPr>
        <w:t>(2)</w:t>
      </w:r>
      <w:r>
        <w:rPr>
          <w:szCs w:val="24"/>
        </w:rPr>
        <w:tab/>
      </w:r>
      <w:r w:rsidRPr="0040443F">
        <w:rPr>
          <w:szCs w:val="24"/>
        </w:rPr>
        <w:t xml:space="preserve">The TSP must </w:t>
      </w:r>
      <w:r>
        <w:rPr>
          <w:szCs w:val="24"/>
        </w:rPr>
        <w:t>submit a change request</w:t>
      </w:r>
      <w:r w:rsidRPr="00E86B5C">
        <w:rPr>
          <w:szCs w:val="24"/>
        </w:rPr>
        <w:t xml:space="preserve"> </w:t>
      </w:r>
      <w:r>
        <w:rPr>
          <w:szCs w:val="24"/>
        </w:rPr>
        <w:t xml:space="preserve">via the online RIOO system to </w:t>
      </w:r>
      <w:r w:rsidRPr="0040443F">
        <w:rPr>
          <w:szCs w:val="24"/>
        </w:rPr>
        <w:t>transmit a copy of the signed SGIA to ERCOT within ten Business Days of execution.</w:t>
      </w:r>
    </w:p>
    <w:p w14:paraId="7E747A73" w14:textId="77777777" w:rsidR="0040722E" w:rsidRDefault="0040722E" w:rsidP="0040722E">
      <w:pPr>
        <w:pStyle w:val="BodyTextNumbered"/>
        <w:rPr>
          <w:iCs w:val="0"/>
          <w:szCs w:val="24"/>
        </w:rPr>
      </w:pPr>
      <w:r w:rsidRPr="00877BE5">
        <w:rPr>
          <w:szCs w:val="24"/>
        </w:rPr>
        <w:t>(</w:t>
      </w:r>
      <w:r>
        <w:rPr>
          <w:szCs w:val="24"/>
        </w:rPr>
        <w:t>3</w:t>
      </w:r>
      <w:r w:rsidRPr="00877BE5">
        <w:rPr>
          <w:szCs w:val="24"/>
        </w:rPr>
        <w:t>)</w:t>
      </w:r>
      <w:r w:rsidRPr="00996D4D">
        <w:rPr>
          <w:szCs w:val="24"/>
        </w:rPr>
        <w:tab/>
      </w:r>
      <w:r w:rsidRPr="00877BE5">
        <w:rPr>
          <w:iCs w:val="0"/>
          <w:szCs w:val="24"/>
        </w:rPr>
        <w:t>The TSP must submit a change request via the online RIOO system</w:t>
      </w:r>
      <w:r>
        <w:rPr>
          <w:iCs w:val="0"/>
          <w:szCs w:val="24"/>
        </w:rPr>
        <w:t xml:space="preserve"> to transmit </w:t>
      </w:r>
      <w:r w:rsidRPr="00877BE5">
        <w:rPr>
          <w:iCs w:val="0"/>
          <w:szCs w:val="24"/>
        </w:rPr>
        <w:t xml:space="preserve">a copy of any </w:t>
      </w:r>
      <w:r>
        <w:rPr>
          <w:iCs w:val="0"/>
          <w:szCs w:val="24"/>
        </w:rPr>
        <w:t xml:space="preserve">public, </w:t>
      </w:r>
      <w:r w:rsidRPr="00877BE5">
        <w:rPr>
          <w:iCs w:val="0"/>
          <w:szCs w:val="24"/>
        </w:rPr>
        <w:t>financially</w:t>
      </w:r>
      <w:r>
        <w:rPr>
          <w:iCs w:val="0"/>
          <w:szCs w:val="24"/>
        </w:rPr>
        <w:t>-</w:t>
      </w:r>
      <w:r w:rsidRPr="00877BE5">
        <w:rPr>
          <w:iCs w:val="0"/>
          <w:szCs w:val="24"/>
        </w:rPr>
        <w:t>binding agreement between the IE and the TSP</w:t>
      </w:r>
      <w:r>
        <w:rPr>
          <w:iCs w:val="0"/>
          <w:szCs w:val="24"/>
        </w:rPr>
        <w:t>, other than an SGIA,</w:t>
      </w:r>
      <w:r w:rsidRPr="00877BE5">
        <w:rPr>
          <w:iCs w:val="0"/>
          <w:szCs w:val="24"/>
        </w:rPr>
        <w:t xml:space="preserve"> under which the interconnection for a</w:t>
      </w:r>
      <w:r>
        <w:rPr>
          <w:iCs w:val="0"/>
          <w:szCs w:val="24"/>
        </w:rPr>
        <w:t xml:space="preserve"> transmission-connected generator will be constructed.  The agreement must be submitted within ten Business Days of execution.</w:t>
      </w:r>
    </w:p>
    <w:p w14:paraId="558A7B65" w14:textId="77777777" w:rsidR="0040722E" w:rsidRDefault="0040722E" w:rsidP="0040722E">
      <w:pPr>
        <w:pStyle w:val="BodyTextNumbered"/>
      </w:pPr>
      <w:r>
        <w:rPr>
          <w:iCs w:val="0"/>
          <w:szCs w:val="24"/>
        </w:rPr>
        <w:t>(4)</w:t>
      </w:r>
      <w:r>
        <w:rPr>
          <w:iCs w:val="0"/>
          <w:szCs w:val="24"/>
        </w:rPr>
        <w:tab/>
      </w:r>
      <w:r w:rsidRPr="0040443F">
        <w:t xml:space="preserve">The TSP must </w:t>
      </w:r>
      <w:r>
        <w:t xml:space="preserve">submit a change request via the online RIOO system </w:t>
      </w:r>
      <w:r w:rsidRPr="0040443F">
        <w:t xml:space="preserve">within ten Business Days </w:t>
      </w:r>
      <w:r>
        <w:t>of receiving</w:t>
      </w:r>
      <w:r w:rsidRPr="0040443F">
        <w:t xml:space="preserve"> both a notice to proceed with construction of the interconnection for the</w:t>
      </w:r>
      <w:r>
        <w:t xml:space="preserve"> transmission-connected generator</w:t>
      </w:r>
      <w:r w:rsidRPr="0040443F">
        <w:t xml:space="preserve"> and the financial security sufficient to fund the interconnection facilities pursuant to either agreement addressed in</w:t>
      </w:r>
      <w:r>
        <w:t xml:space="preserve"> paragraphs </w:t>
      </w:r>
      <w:r w:rsidRPr="00157A56">
        <w:t>(</w:t>
      </w:r>
      <w:r>
        <w:t>2</w:t>
      </w:r>
      <w:r w:rsidRPr="00157A56">
        <w:t>) or (</w:t>
      </w:r>
      <w:r>
        <w:t>3</w:t>
      </w:r>
      <w:r w:rsidRPr="00157A56">
        <w:t>) above.</w:t>
      </w:r>
      <w:r>
        <w:t xml:space="preserve"> </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40722E" w:rsidRPr="00AC1E4E" w:rsidDel="00E51FAE" w14:paraId="4707D11B" w14:textId="09C1AC42" w:rsidTr="00A02FB9">
        <w:trPr>
          <w:del w:id="2" w:author="ERCOT" w:date="2025-07-31T09:04:00Z"/>
        </w:trPr>
        <w:tc>
          <w:tcPr>
            <w:tcW w:w="9766" w:type="dxa"/>
            <w:shd w:val="pct12" w:color="auto" w:fill="auto"/>
          </w:tcPr>
          <w:p w14:paraId="3CACC801" w14:textId="19B5B563" w:rsidR="0040722E" w:rsidDel="00E51FAE" w:rsidRDefault="0040722E" w:rsidP="00A02FB9">
            <w:pPr>
              <w:pStyle w:val="BodyTextNumbered"/>
              <w:spacing w:before="120"/>
              <w:ind w:left="0" w:firstLine="0"/>
              <w:rPr>
                <w:del w:id="3" w:author="ERCOT" w:date="2025-07-31T09:04:00Z" w16du:dateUtc="2025-07-31T14:04:00Z"/>
                <w:bCs/>
              </w:rPr>
            </w:pPr>
            <w:del w:id="4" w:author="ERCOT" w:date="2025-07-31T09:04:00Z" w16du:dateUtc="2025-07-31T14:04:00Z">
              <w:r w:rsidDel="00E51FAE">
                <w:rPr>
                  <w:b/>
                  <w:i/>
                </w:rPr>
                <w:delText>[PGRR088</w:delText>
              </w:r>
              <w:r w:rsidRPr="00AC1E4E" w:rsidDel="00E51FAE">
                <w:rPr>
                  <w:b/>
                  <w:i/>
                </w:rPr>
                <w:delText xml:space="preserve">: </w:delText>
              </w:r>
              <w:r w:rsidDel="00E51FAE">
                <w:rPr>
                  <w:b/>
                  <w:i/>
                </w:rPr>
                <w:delText xml:space="preserve"> Insert paragraph (5) below upon system implementation</w:delText>
              </w:r>
              <w:r w:rsidRPr="00AC1E4E" w:rsidDel="00E51FAE">
                <w:rPr>
                  <w:b/>
                  <w:i/>
                </w:rPr>
                <w:delText>:]</w:delText>
              </w:r>
              <w:r w:rsidRPr="00114010" w:rsidDel="00E51FAE">
                <w:rPr>
                  <w:bCs/>
                </w:rPr>
                <w:delText xml:space="preserve"> </w:delText>
              </w:r>
            </w:del>
          </w:p>
          <w:p w14:paraId="4B81A0EF" w14:textId="02B8E1F9" w:rsidR="0040722E" w:rsidRPr="00F82DB8" w:rsidDel="00E51FAE" w:rsidRDefault="0040722E" w:rsidP="00A02FB9">
            <w:pPr>
              <w:pStyle w:val="BodyTextNumbered"/>
              <w:rPr>
                <w:del w:id="5" w:author="ERCOT" w:date="2025-07-31T09:04:00Z" w16du:dateUtc="2025-07-31T14:04:00Z"/>
              </w:rPr>
            </w:pPr>
            <w:del w:id="6" w:author="ERCOT" w:date="2025-07-31T09:04:00Z" w16du:dateUtc="2025-07-31T14:04:00Z">
              <w:r w:rsidDel="00E51FAE">
                <w:lastRenderedPageBreak/>
                <w:delText>(5)</w:delText>
              </w:r>
              <w:r w:rsidDel="00E51FAE">
                <w:tab/>
                <w:delText xml:space="preserve">Within ten Business Days of providing the TSP both the </w:delText>
              </w:r>
              <w:r w:rsidRPr="006D75A0" w:rsidDel="00E51FAE">
                <w:delText xml:space="preserve">notice to proceed with construction of the interconnection for the Generation Resource and the financial security sufficient to fund the interconnection facilities pursuant to </w:delText>
              </w:r>
              <w:r w:rsidDel="00E51FAE">
                <w:delText xml:space="preserve">the SGIA, </w:delText>
              </w:r>
              <w:r w:rsidDel="00E51FAE">
                <w:rPr>
                  <w:szCs w:val="24"/>
                </w:rPr>
                <w:delText>t</w:delText>
              </w:r>
              <w:r w:rsidRPr="0040443F" w:rsidDel="00E51FAE">
                <w:rPr>
                  <w:szCs w:val="24"/>
                </w:rPr>
                <w:delText xml:space="preserve">he IE must submit </w:delText>
              </w:r>
              <w:r w:rsidDel="00E51FAE">
                <w:rPr>
                  <w:szCs w:val="24"/>
                </w:rPr>
                <w:delText>a change request via the online RIOO system to provide</w:delText>
              </w:r>
              <w:r w:rsidRPr="000F738E" w:rsidDel="00E51FAE">
                <w:delText xml:space="preserve"> th</w:delText>
              </w:r>
              <w:r w:rsidDel="00E51FAE">
                <w:delText>e financial security</w:delText>
              </w:r>
              <w:r w:rsidRPr="000F738E" w:rsidDel="00E51FAE">
                <w:delText xml:space="preserve"> amount </w:delText>
              </w:r>
              <w:r w:rsidDel="00E51FAE">
                <w:delText xml:space="preserve">if it </w:delText>
              </w:r>
              <w:r w:rsidRPr="000F738E" w:rsidDel="00E51FAE">
                <w:delText>is not redacted in the public version of the SGIA filed with the Public Utility Commission of Texas (PUCT).</w:delText>
              </w:r>
              <w:r w:rsidDel="00E51FAE">
                <w:delText xml:space="preserve">  </w:delText>
              </w:r>
              <w:r w:rsidRPr="000F738E" w:rsidDel="00E51FAE">
                <w:delText>ERCOT will include in the monthly Generator Interconnection Status report the name of the interconnecting TSP and the total amount of financial security sufficient to fund the interconnection facilities</w:delText>
              </w:r>
              <w:r w:rsidDel="00E51FAE">
                <w:delText>, if provided by the IE.</w:delText>
              </w:r>
            </w:del>
          </w:p>
        </w:tc>
      </w:tr>
    </w:tbl>
    <w:p w14:paraId="5C301C64" w14:textId="40CBA3F0" w:rsidR="0040722E" w:rsidRPr="00AF5ED6" w:rsidRDefault="0040722E" w:rsidP="00AF5ED6">
      <w:pPr>
        <w:pStyle w:val="H4"/>
        <w:rPr>
          <w:ins w:id="7" w:author="ERCOT" w:date="2025-07-31T08:54:00Z"/>
          <w:szCs w:val="24"/>
        </w:rPr>
      </w:pPr>
      <w:ins w:id="8" w:author="ERCOT" w:date="2025-07-31T08:54:00Z">
        <w:r w:rsidRPr="00AF5ED6">
          <w:rPr>
            <w:szCs w:val="24"/>
          </w:rPr>
          <w:lastRenderedPageBreak/>
          <w:t>5.2.8.4</w:t>
        </w:r>
        <w:r w:rsidRPr="00AF5ED6">
          <w:rPr>
            <w:szCs w:val="24"/>
          </w:rPr>
          <w:tab/>
          <w:t>Interconnection Cost Reporting for Transmission-Connected Generators</w:t>
        </w:r>
      </w:ins>
    </w:p>
    <w:p w14:paraId="6442D0CE" w14:textId="3C7065F7" w:rsidR="0040722E" w:rsidRDefault="0040722E" w:rsidP="00AF5ED6">
      <w:pPr>
        <w:spacing w:after="240"/>
        <w:ind w:left="720" w:hanging="720"/>
        <w:rPr>
          <w:ins w:id="9" w:author="ERCOT" w:date="2025-07-31T08:54:00Z"/>
        </w:rPr>
      </w:pPr>
      <w:ins w:id="10" w:author="ERCOT" w:date="2025-07-31T08:54:00Z">
        <w:r>
          <w:t>(1)</w:t>
        </w:r>
        <w:r>
          <w:tab/>
        </w:r>
        <w:r w:rsidRPr="00F412B6">
          <w:t>Beginning in January 2026, within 90 calendar days from the end of each calendar month</w:t>
        </w:r>
        <w:r>
          <w:t>,</w:t>
        </w:r>
        <w:r w:rsidRPr="00F412B6">
          <w:t xml:space="preserve"> </w:t>
        </w:r>
        <w:r>
          <w:t xml:space="preserve">a </w:t>
        </w:r>
        <w:r w:rsidRPr="00F412B6">
          <w:t>TSP mus</w:t>
        </w:r>
        <w:r>
          <w:t xml:space="preserve">t provide </w:t>
        </w:r>
        <w:r w:rsidRPr="00F412B6">
          <w:t xml:space="preserve">the </w:t>
        </w:r>
        <w:r>
          <w:t xml:space="preserve">following </w:t>
        </w:r>
        <w:r w:rsidRPr="00F412B6">
          <w:t xml:space="preserve">information for each new transmission-level generator </w:t>
        </w:r>
        <w:del w:id="11" w:author="Oncor 101725" w:date="2025-10-17T16:01:00Z" w16du:dateUtc="2025-10-17T21:01:00Z">
          <w:r w:rsidRPr="00F412B6" w:rsidDel="00A33CA6">
            <w:delText xml:space="preserve">interconnection </w:delText>
          </w:r>
          <w:r w:rsidDel="00A33CA6">
            <w:delText xml:space="preserve">that is energized </w:delText>
          </w:r>
          <w:r w:rsidRPr="00F412B6" w:rsidDel="00A33CA6">
            <w:delText xml:space="preserve">to the TSP’s system </w:delText>
          </w:r>
        </w:del>
      </w:ins>
      <w:ins w:id="12" w:author="Oncor 101725" w:date="2025-10-17T16:02:00Z" w16du:dateUtc="2025-10-17T21:02:00Z">
        <w:r w:rsidR="00A33CA6">
          <w:t xml:space="preserve">with an Initial Energization date </w:t>
        </w:r>
      </w:ins>
      <w:ins w:id="13" w:author="ERCOT" w:date="2025-07-31T08:54:00Z">
        <w:r w:rsidRPr="00F412B6">
          <w:t>in that calendar month</w:t>
        </w:r>
        <w:r>
          <w:t>:</w:t>
        </w:r>
      </w:ins>
    </w:p>
    <w:p w14:paraId="3391A431" w14:textId="5558BCF9" w:rsidR="0040722E" w:rsidRDefault="00AF5ED6" w:rsidP="00A33CA6">
      <w:pPr>
        <w:spacing w:after="240"/>
        <w:ind w:left="1440" w:hanging="720"/>
        <w:rPr>
          <w:ins w:id="14" w:author="ERCOT" w:date="2025-07-31T08:54:00Z"/>
        </w:rPr>
      </w:pPr>
      <w:ins w:id="15" w:author="ERCOT" w:date="2025-09-12T09:10:00Z" w16du:dateUtc="2025-09-12T14:10:00Z">
        <w:r>
          <w:t>(</w:t>
        </w:r>
      </w:ins>
      <w:ins w:id="16" w:author="ERCOT" w:date="2025-07-31T08:54:00Z">
        <w:r w:rsidR="0040722E">
          <w:t>a)</w:t>
        </w:r>
      </w:ins>
      <w:ins w:id="17" w:author="ERCOT" w:date="2025-07-31T08:55:00Z" w16du:dateUtc="2025-07-31T13:55:00Z">
        <w:r w:rsidR="0040722E">
          <w:tab/>
          <w:t>T</w:t>
        </w:r>
      </w:ins>
      <w:ins w:id="18" w:author="ERCOT" w:date="2025-07-31T08:54:00Z">
        <w:r w:rsidR="0040722E" w:rsidRPr="003E14C7">
          <w:t>he total cost of the interconnection</w:t>
        </w:r>
      </w:ins>
      <w:ins w:id="19" w:author="Oncor 101725" w:date="2025-10-17T16:02:00Z" w16du:dateUtc="2025-10-17T21:02:00Z">
        <w:r w:rsidR="00A33CA6">
          <w:t xml:space="preserve"> incurred by the TSP at the time the cost data is submitted to ERCOT</w:t>
        </w:r>
      </w:ins>
      <w:ins w:id="20" w:author="ERCOT" w:date="2025-07-31T08:54:00Z">
        <w:r w:rsidR="0040722E">
          <w:t>;</w:t>
        </w:r>
      </w:ins>
    </w:p>
    <w:p w14:paraId="507F72A1" w14:textId="14C087FA" w:rsidR="0040722E" w:rsidRDefault="00AF5ED6" w:rsidP="00AF5ED6">
      <w:pPr>
        <w:spacing w:after="240"/>
        <w:ind w:left="1440" w:hanging="720"/>
        <w:rPr>
          <w:ins w:id="21" w:author="ERCOT" w:date="2025-07-31T08:54:00Z"/>
        </w:rPr>
      </w:pPr>
      <w:ins w:id="22" w:author="ERCOT" w:date="2025-09-12T09:10:00Z" w16du:dateUtc="2025-09-12T14:10:00Z">
        <w:r>
          <w:t>(</w:t>
        </w:r>
      </w:ins>
      <w:ins w:id="23" w:author="ERCOT" w:date="2025-07-31T08:54:00Z">
        <w:r w:rsidR="0040722E">
          <w:t>b)</w:t>
        </w:r>
      </w:ins>
      <w:ins w:id="24" w:author="ERCOT" w:date="2025-07-31T08:55:00Z" w16du:dateUtc="2025-07-31T13:55:00Z">
        <w:r w:rsidR="0040722E">
          <w:tab/>
          <w:t>A</w:t>
        </w:r>
      </w:ins>
      <w:ins w:id="25" w:author="ERCOT" w:date="2025-07-31T08:54:00Z">
        <w:r w:rsidR="0040722E" w:rsidRPr="003E14C7">
          <w:t xml:space="preserve">ny </w:t>
        </w:r>
        <w:r w:rsidR="0040722E">
          <w:t>contribution in aid of construction (</w:t>
        </w:r>
        <w:r w:rsidR="0040722E" w:rsidRPr="003E14C7">
          <w:t>CIAC</w:t>
        </w:r>
        <w:r w:rsidR="0040722E">
          <w:t>)</w:t>
        </w:r>
        <w:r w:rsidR="0040722E" w:rsidRPr="003E14C7">
          <w:t xml:space="preserve"> paid by the </w:t>
        </w:r>
      </w:ins>
      <w:ins w:id="26" w:author="ERCOT" w:date="2025-07-31T09:07:00Z" w16du:dateUtc="2025-07-31T14:07:00Z">
        <w:r w:rsidR="00E51FAE">
          <w:t>Interconnecting Entity (</w:t>
        </w:r>
      </w:ins>
      <w:ins w:id="27" w:author="ERCOT" w:date="2025-07-31T08:54:00Z">
        <w:r w:rsidR="0040722E">
          <w:t>IE</w:t>
        </w:r>
      </w:ins>
      <w:ins w:id="28" w:author="ERCOT" w:date="2025-07-31T09:07:00Z" w16du:dateUtc="2025-07-31T14:07:00Z">
        <w:r w:rsidR="00E51FAE">
          <w:t>)</w:t>
        </w:r>
      </w:ins>
      <w:ins w:id="29" w:author="ERCOT" w:date="2025-07-31T08:54:00Z">
        <w:r w:rsidR="0040722E">
          <w:t>;</w:t>
        </w:r>
        <w:r w:rsidR="0040722E" w:rsidRPr="003E14C7">
          <w:t xml:space="preserve"> and </w:t>
        </w:r>
      </w:ins>
    </w:p>
    <w:p w14:paraId="4DC7BD39" w14:textId="7986774A" w:rsidR="0040722E" w:rsidRDefault="00AF5ED6" w:rsidP="00AF5ED6">
      <w:pPr>
        <w:spacing w:after="240"/>
        <w:ind w:firstLine="720"/>
        <w:rPr>
          <w:ins w:id="30" w:author="ERCOT" w:date="2025-07-31T08:54:00Z"/>
        </w:rPr>
      </w:pPr>
      <w:ins w:id="31" w:author="ERCOT" w:date="2025-09-12T09:10:00Z" w16du:dateUtc="2025-09-12T14:10:00Z">
        <w:r>
          <w:t>(</w:t>
        </w:r>
      </w:ins>
      <w:ins w:id="32" w:author="ERCOT" w:date="2025-07-31T08:54:00Z">
        <w:r w:rsidR="0040722E">
          <w:t>c)</w:t>
        </w:r>
      </w:ins>
      <w:ins w:id="33" w:author="ERCOT" w:date="2025-07-31T08:55:00Z" w16du:dateUtc="2025-07-31T13:55:00Z">
        <w:r w:rsidR="0040722E">
          <w:tab/>
          <w:t>A</w:t>
        </w:r>
      </w:ins>
      <w:ins w:id="34" w:author="ERCOT" w:date="2025-07-31T08:54:00Z">
        <w:r w:rsidR="0040722E" w:rsidRPr="003E14C7">
          <w:t xml:space="preserve">ny above-allowance costs incurred by the </w:t>
        </w:r>
        <w:r w:rsidR="0040722E">
          <w:t>IE</w:t>
        </w:r>
        <w:r w:rsidR="0040722E" w:rsidRPr="003E14C7">
          <w:t xml:space="preserve">.   </w:t>
        </w:r>
      </w:ins>
    </w:p>
    <w:p w14:paraId="4E32BD8F" w14:textId="0C377AC8" w:rsidR="00A33CA6" w:rsidRDefault="00A33CA6" w:rsidP="00A33CA6">
      <w:pPr>
        <w:spacing w:after="240"/>
        <w:ind w:left="720" w:hanging="720"/>
        <w:rPr>
          <w:ins w:id="35" w:author="Oncor 101725" w:date="2025-10-17T16:03:00Z" w16du:dateUtc="2025-10-17T21:03:00Z"/>
        </w:rPr>
      </w:pPr>
      <w:ins w:id="36" w:author="Oncor 101725" w:date="2025-10-17T16:03:00Z" w16du:dateUtc="2025-10-17T21:03:00Z">
        <w:r>
          <w:t>(2)</w:t>
        </w:r>
        <w:r>
          <w:tab/>
          <w:t xml:space="preserve">The TSP must submit an update to the costs provided under paragraph (1) </w:t>
        </w:r>
      </w:ins>
      <w:ins w:id="37" w:author="Oncor 101725" w:date="2025-10-17T16:05:00Z" w16du:dateUtc="2025-10-17T21:05:00Z">
        <w:r>
          <w:t xml:space="preserve">above </w:t>
        </w:r>
      </w:ins>
      <w:ins w:id="38" w:author="Oncor 101725" w:date="2025-10-17T16:03:00Z" w16du:dateUtc="2025-10-17T21:03:00Z">
        <w:r>
          <w:t xml:space="preserve">once all final costs of the generator interconnection have been fully incurred. </w:t>
        </w:r>
      </w:ins>
    </w:p>
    <w:p w14:paraId="293B4F9F" w14:textId="6500FAE7" w:rsidR="0040722E" w:rsidRDefault="0040722E" w:rsidP="00AF5ED6">
      <w:pPr>
        <w:spacing w:after="240"/>
        <w:ind w:left="720" w:hanging="720"/>
        <w:rPr>
          <w:ins w:id="39" w:author="ERCOT" w:date="2025-07-31T08:54:00Z"/>
        </w:rPr>
      </w:pPr>
      <w:ins w:id="40" w:author="ERCOT" w:date="2025-07-31T08:54:00Z">
        <w:r>
          <w:t>(</w:t>
        </w:r>
      </w:ins>
      <w:ins w:id="41" w:author="Oncor 101725" w:date="2025-10-17T16:05:00Z" w16du:dateUtc="2025-10-17T21:05:00Z">
        <w:r w:rsidR="00A33CA6">
          <w:t>3</w:t>
        </w:r>
      </w:ins>
      <w:ins w:id="42" w:author="ERCOT" w:date="2025-07-31T08:54:00Z">
        <w:del w:id="43" w:author="Oncor 101725" w:date="2025-10-17T16:05:00Z" w16du:dateUtc="2025-10-17T21:05:00Z">
          <w:r w:rsidDel="00A33CA6">
            <w:delText>2</w:delText>
          </w:r>
        </w:del>
        <w:r>
          <w:t>)</w:t>
        </w:r>
        <w:r>
          <w:tab/>
        </w:r>
      </w:ins>
      <w:ins w:id="44" w:author="Oncor 101725" w:date="2025-10-17T16:05:00Z" w16du:dateUtc="2025-10-17T21:05:00Z">
        <w:r w:rsidR="00A33CA6">
          <w:t>TSPs shall submit the information required in this section through the Resource Integration and Ongoing Operations (RIOO) system.</w:t>
        </w:r>
      </w:ins>
      <w:ins w:id="45" w:author="ERCOT" w:date="2025-07-31T08:54:00Z">
        <w:del w:id="46" w:author="Oncor 101725" w:date="2025-10-17T16:05:00Z" w16du:dateUtc="2025-10-17T21:05:00Z">
          <w:r w:rsidDel="00A33CA6">
            <w:delText xml:space="preserve">ERCOT will provide information on its website regarding the system and format TSPs shall use to submit the information described in this section. </w:delText>
          </w:r>
        </w:del>
      </w:ins>
    </w:p>
    <w:p w14:paraId="7F658685" w14:textId="30EA7FC7" w:rsidR="0040722E" w:rsidRDefault="0040722E" w:rsidP="00AF5ED6">
      <w:pPr>
        <w:spacing w:after="240"/>
        <w:ind w:left="720" w:hanging="720"/>
        <w:rPr>
          <w:ins w:id="47" w:author="ERCOT" w:date="2025-07-31T08:54:00Z"/>
        </w:rPr>
      </w:pPr>
      <w:ins w:id="48" w:author="ERCOT" w:date="2025-07-31T08:54:00Z">
        <w:r>
          <w:t>(</w:t>
        </w:r>
      </w:ins>
      <w:ins w:id="49" w:author="Oncor 101725" w:date="2025-10-17T16:05:00Z" w16du:dateUtc="2025-10-17T21:05:00Z">
        <w:r w:rsidR="00A33CA6">
          <w:t>4</w:t>
        </w:r>
      </w:ins>
      <w:ins w:id="50" w:author="ERCOT" w:date="2025-07-31T08:54:00Z">
        <w:del w:id="51" w:author="Oncor 101725" w:date="2025-10-17T16:05:00Z" w16du:dateUtc="2025-10-17T21:05:00Z">
          <w:r w:rsidDel="00A33CA6">
            <w:delText>3</w:delText>
          </w:r>
        </w:del>
        <w:r>
          <w:t>)</w:t>
        </w:r>
        <w:r>
          <w:tab/>
          <w:t xml:space="preserve">ERCOT will include in the monthly Generation Interconnection Status (GIS) Report the information it received in the prior month from TSPs as required under this section. </w:t>
        </w:r>
      </w:ins>
    </w:p>
    <w:p w14:paraId="7DC4F411" w14:textId="3FF9FA0C" w:rsidR="00C329F7" w:rsidRPr="00BA2009" w:rsidRDefault="0040722E" w:rsidP="00A17381">
      <w:pPr>
        <w:spacing w:after="240"/>
        <w:ind w:left="720" w:hanging="720"/>
      </w:pPr>
      <w:ins w:id="52" w:author="ERCOT" w:date="2025-07-31T08:54:00Z">
        <w:r>
          <w:t>(</w:t>
        </w:r>
      </w:ins>
      <w:ins w:id="53" w:author="Oncor 101725" w:date="2025-10-17T16:05:00Z" w16du:dateUtc="2025-10-17T21:05:00Z">
        <w:r w:rsidR="00A33CA6">
          <w:t>5</w:t>
        </w:r>
      </w:ins>
      <w:ins w:id="54" w:author="ERCOT" w:date="2025-07-31T08:54:00Z">
        <w:del w:id="55" w:author="Oncor 101725" w:date="2025-10-17T16:05:00Z" w16du:dateUtc="2025-10-17T21:05:00Z">
          <w:r w:rsidDel="00A33CA6">
            <w:delText>4</w:delText>
          </w:r>
        </w:del>
        <w:r>
          <w:t>)</w:t>
        </w:r>
        <w:r>
          <w:tab/>
          <w:t xml:space="preserve">Beginning in April 2027 and every calendar year thereafter, ERCOT will publish an annual report on the ERCOT website containing the information it received in the prior calendar year pursuant to this section regarding costs for new transmission-level generator interconnections that were energized to the ERCOT </w:t>
        </w:r>
      </w:ins>
      <w:ins w:id="56" w:author="ERCOT" w:date="2025-08-20T15:28:00Z" w16du:dateUtc="2025-08-20T20:28:00Z">
        <w:r w:rsidR="00BA13A2">
          <w:t>t</w:t>
        </w:r>
      </w:ins>
      <w:ins w:id="57" w:author="ERCOT" w:date="2025-07-31T08:54:00Z">
        <w:r>
          <w:t xml:space="preserve">ransmission </w:t>
        </w:r>
      </w:ins>
      <w:ins w:id="58" w:author="ERCOT" w:date="2025-08-20T15:28:00Z" w16du:dateUtc="2025-08-20T20:28:00Z">
        <w:r w:rsidR="00BA13A2">
          <w:t>s</w:t>
        </w:r>
      </w:ins>
      <w:ins w:id="59" w:author="ERCOT" w:date="2025-07-31T08:54:00Z">
        <w:r>
          <w:t>ystem.</w:t>
        </w:r>
      </w:ins>
    </w:p>
    <w:sectPr w:rsidR="00C329F7" w:rsidRPr="00BA2009">
      <w:headerReference w:type="default" r:id="rId36"/>
      <w:footerReference w:type="even" r:id="rId37"/>
      <w:footerReference w:type="default" r:id="rId38"/>
      <w:footerReference w:type="first" r:id="rId39"/>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1" w:author="ERCOT Market Rules" w:date="2025-11-10T20:07:00Z" w:initials="BA">
    <w:p w14:paraId="1B31E32B" w14:textId="77777777" w:rsidR="001B334C" w:rsidRDefault="001B334C" w:rsidP="001B334C">
      <w:pPr>
        <w:pStyle w:val="CommentText"/>
      </w:pPr>
      <w:r>
        <w:rPr>
          <w:rStyle w:val="CommentReference"/>
        </w:rPr>
        <w:annotationRef/>
      </w:r>
      <w:r>
        <w:t>Please note PGRR132 also proposes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1B31E32B"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5F958C36" w16cex:dateUtc="2025-11-11T02:0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1B31E32B" w16cid:durableId="5F958C36"/>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E96EF94" w14:textId="77777777" w:rsidR="00BA5648" w:rsidRDefault="00BA5648">
      <w:r>
        <w:separator/>
      </w:r>
    </w:p>
  </w:endnote>
  <w:endnote w:type="continuationSeparator" w:id="0">
    <w:p w14:paraId="7B529B34" w14:textId="77777777" w:rsidR="00BA5648" w:rsidRDefault="00BA56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A683B0"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93F3A6" w14:textId="4F6A62E2" w:rsidR="00D176CF" w:rsidRDefault="00CE00BA">
    <w:pPr>
      <w:pStyle w:val="Footer"/>
      <w:tabs>
        <w:tab w:val="clear" w:pos="4320"/>
        <w:tab w:val="clear" w:pos="8640"/>
        <w:tab w:val="right" w:pos="9360"/>
      </w:tabs>
      <w:rPr>
        <w:rFonts w:ascii="Arial" w:hAnsi="Arial" w:cs="Arial"/>
        <w:sz w:val="18"/>
      </w:rPr>
    </w:pPr>
    <w:r>
      <w:rPr>
        <w:rFonts w:ascii="Arial" w:hAnsi="Arial" w:cs="Arial"/>
        <w:sz w:val="18"/>
        <w:szCs w:val="18"/>
      </w:rPr>
      <w:t>131</w:t>
    </w:r>
    <w:r w:rsidR="00994654" w:rsidRPr="00994654">
      <w:rPr>
        <w:rFonts w:ascii="Arial" w:hAnsi="Arial" w:cs="Arial"/>
        <w:sz w:val="18"/>
        <w:szCs w:val="18"/>
      </w:rPr>
      <w:t>PGRR-</w:t>
    </w:r>
    <w:r w:rsidR="00FA56F1">
      <w:rPr>
        <w:rFonts w:ascii="Arial" w:hAnsi="Arial" w:cs="Arial"/>
        <w:sz w:val="18"/>
        <w:szCs w:val="18"/>
      </w:rPr>
      <w:t>12</w:t>
    </w:r>
    <w:r w:rsidR="00A33CA6">
      <w:rPr>
        <w:rFonts w:ascii="Arial" w:hAnsi="Arial" w:cs="Arial"/>
        <w:sz w:val="18"/>
        <w:szCs w:val="18"/>
      </w:rPr>
      <w:t xml:space="preserve"> </w:t>
    </w:r>
    <w:r w:rsidR="00040FE8">
      <w:rPr>
        <w:rFonts w:ascii="Arial" w:hAnsi="Arial" w:cs="Arial"/>
        <w:sz w:val="18"/>
        <w:szCs w:val="18"/>
      </w:rPr>
      <w:t>TAC</w:t>
    </w:r>
    <w:r w:rsidR="00C42C65">
      <w:rPr>
        <w:rFonts w:ascii="Arial" w:hAnsi="Arial" w:cs="Arial"/>
        <w:sz w:val="18"/>
        <w:szCs w:val="18"/>
      </w:rPr>
      <w:t xml:space="preserve"> Report</w:t>
    </w:r>
    <w:r w:rsidR="00A33CA6">
      <w:rPr>
        <w:rFonts w:ascii="Arial" w:hAnsi="Arial" w:cs="Arial"/>
        <w:sz w:val="18"/>
        <w:szCs w:val="18"/>
      </w:rPr>
      <w:t xml:space="preserve"> </w:t>
    </w:r>
    <w:r w:rsidR="00C42C65">
      <w:rPr>
        <w:rFonts w:ascii="Arial" w:hAnsi="Arial" w:cs="Arial"/>
        <w:sz w:val="18"/>
        <w:szCs w:val="18"/>
      </w:rPr>
      <w:t>11</w:t>
    </w:r>
    <w:r w:rsidR="00040FE8">
      <w:rPr>
        <w:rFonts w:ascii="Arial" w:hAnsi="Arial" w:cs="Arial"/>
        <w:sz w:val="18"/>
        <w:szCs w:val="18"/>
      </w:rPr>
      <w:t>19</w:t>
    </w:r>
    <w:r w:rsidR="00C42C65">
      <w:rPr>
        <w:rFonts w:ascii="Arial" w:hAnsi="Arial" w:cs="Arial"/>
        <w:sz w:val="18"/>
        <w:szCs w:val="18"/>
      </w:rPr>
      <w:t>25</w:t>
    </w:r>
    <w:r w:rsidR="00C42C65" w:rsidRPr="00994654" w:rsidDel="00994654">
      <w:rPr>
        <w:rFonts w:ascii="Arial" w:hAnsi="Arial" w:cs="Arial"/>
        <w:sz w:val="18"/>
        <w:szCs w:val="18"/>
      </w:rPr>
      <w:t xml:space="preserve"> </w:t>
    </w:r>
  </w:p>
  <w:p w14:paraId="26F70CE9" w14:textId="52D15743"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r w:rsidR="00994654" w:rsidRPr="00994654">
      <w:rPr>
        <w:rFonts w:ascii="Arial" w:hAnsi="Arial" w:cs="Arial"/>
        <w:sz w:val="18"/>
      </w:rPr>
      <w:t xml:space="preserve"> </w:t>
    </w:r>
    <w:r w:rsidR="00994654">
      <w:rPr>
        <w:rFonts w:ascii="Arial" w:hAnsi="Arial" w:cs="Arial"/>
        <w:sz w:val="18"/>
      </w:rPr>
      <w:tab/>
      <w:t>Pa</w:t>
    </w:r>
    <w:r w:rsidR="00994654" w:rsidRPr="00412DCA">
      <w:rPr>
        <w:rFonts w:ascii="Arial" w:hAnsi="Arial" w:cs="Arial"/>
        <w:sz w:val="18"/>
      </w:rPr>
      <w:t xml:space="preserve">ge </w:t>
    </w:r>
    <w:r w:rsidR="00994654" w:rsidRPr="00412DCA">
      <w:rPr>
        <w:rFonts w:ascii="Arial" w:hAnsi="Arial" w:cs="Arial"/>
        <w:sz w:val="18"/>
      </w:rPr>
      <w:fldChar w:fldCharType="begin"/>
    </w:r>
    <w:r w:rsidR="00994654" w:rsidRPr="00412DCA">
      <w:rPr>
        <w:rFonts w:ascii="Arial" w:hAnsi="Arial" w:cs="Arial"/>
        <w:sz w:val="18"/>
      </w:rPr>
      <w:instrText xml:space="preserve"> PAGE </w:instrText>
    </w:r>
    <w:r w:rsidR="00994654" w:rsidRPr="00412DCA">
      <w:rPr>
        <w:rFonts w:ascii="Arial" w:hAnsi="Arial" w:cs="Arial"/>
        <w:sz w:val="18"/>
      </w:rPr>
      <w:fldChar w:fldCharType="separate"/>
    </w:r>
    <w:r w:rsidR="00994654">
      <w:rPr>
        <w:rFonts w:ascii="Arial" w:hAnsi="Arial" w:cs="Arial"/>
        <w:sz w:val="18"/>
      </w:rPr>
      <w:t>3</w:t>
    </w:r>
    <w:r w:rsidR="00994654" w:rsidRPr="00412DCA">
      <w:rPr>
        <w:rFonts w:ascii="Arial" w:hAnsi="Arial" w:cs="Arial"/>
        <w:sz w:val="18"/>
      </w:rPr>
      <w:fldChar w:fldCharType="end"/>
    </w:r>
    <w:r w:rsidR="00994654" w:rsidRPr="00412DCA">
      <w:rPr>
        <w:rFonts w:ascii="Arial" w:hAnsi="Arial" w:cs="Arial"/>
        <w:sz w:val="18"/>
      </w:rPr>
      <w:t xml:space="preserve"> of </w:t>
    </w:r>
    <w:r w:rsidR="00994654" w:rsidRPr="00412DCA">
      <w:rPr>
        <w:rFonts w:ascii="Arial" w:hAnsi="Arial" w:cs="Arial"/>
        <w:sz w:val="18"/>
      </w:rPr>
      <w:fldChar w:fldCharType="begin"/>
    </w:r>
    <w:r w:rsidR="00994654" w:rsidRPr="00412DCA">
      <w:rPr>
        <w:rFonts w:ascii="Arial" w:hAnsi="Arial" w:cs="Arial"/>
        <w:sz w:val="18"/>
      </w:rPr>
      <w:instrText xml:space="preserve"> NUMPAGES </w:instrText>
    </w:r>
    <w:r w:rsidR="00994654" w:rsidRPr="00412DCA">
      <w:rPr>
        <w:rFonts w:ascii="Arial" w:hAnsi="Arial" w:cs="Arial"/>
        <w:sz w:val="18"/>
      </w:rPr>
      <w:fldChar w:fldCharType="separate"/>
    </w:r>
    <w:r w:rsidR="00994654">
      <w:rPr>
        <w:rFonts w:ascii="Arial" w:hAnsi="Arial" w:cs="Arial"/>
        <w:sz w:val="18"/>
      </w:rPr>
      <w:t>4</w:t>
    </w:r>
    <w:r w:rsidR="00994654" w:rsidRPr="00412DCA">
      <w:rPr>
        <w:rFonts w:ascii="Arial" w:hAnsi="Arial" w:cs="Arial"/>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1E80FA"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728B9AA" w14:textId="77777777" w:rsidR="00BA5648" w:rsidRDefault="00BA5648">
      <w:r>
        <w:separator/>
      </w:r>
    </w:p>
  </w:footnote>
  <w:footnote w:type="continuationSeparator" w:id="0">
    <w:p w14:paraId="558A5B49" w14:textId="77777777" w:rsidR="00BA5648" w:rsidRDefault="00BA56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91CAE0" w14:textId="71B2C062" w:rsidR="00D176CF" w:rsidRDefault="00040FE8" w:rsidP="00CD165D">
    <w:pPr>
      <w:pStyle w:val="Header"/>
      <w:jc w:val="center"/>
      <w:rPr>
        <w:sz w:val="32"/>
      </w:rPr>
    </w:pPr>
    <w:r>
      <w:rPr>
        <w:sz w:val="32"/>
      </w:rPr>
      <w:t xml:space="preserve">TAC </w:t>
    </w:r>
    <w:r w:rsidR="00C42C65">
      <w:rPr>
        <w:sz w:val="32"/>
      </w:rPr>
      <w:t>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2781C78"/>
    <w:multiLevelType w:val="hybridMultilevel"/>
    <w:tmpl w:val="DA6CF7B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99E4F11"/>
    <w:multiLevelType w:val="hybridMultilevel"/>
    <w:tmpl w:val="9F8AECEA"/>
    <w:lvl w:ilvl="0" w:tplc="202EE11C">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8"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9"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3"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206407035">
    <w:abstractNumId w:val="0"/>
  </w:num>
  <w:num w:numId="2" w16cid:durableId="1168253600">
    <w:abstractNumId w:val="12"/>
  </w:num>
  <w:num w:numId="3" w16cid:durableId="1465851006">
    <w:abstractNumId w:val="13"/>
  </w:num>
  <w:num w:numId="4" w16cid:durableId="2101876533">
    <w:abstractNumId w:val="1"/>
  </w:num>
  <w:num w:numId="5" w16cid:durableId="90930211">
    <w:abstractNumId w:val="8"/>
  </w:num>
  <w:num w:numId="6" w16cid:durableId="147064057">
    <w:abstractNumId w:val="8"/>
  </w:num>
  <w:num w:numId="7" w16cid:durableId="1755010341">
    <w:abstractNumId w:val="8"/>
  </w:num>
  <w:num w:numId="8" w16cid:durableId="1467819988">
    <w:abstractNumId w:val="8"/>
  </w:num>
  <w:num w:numId="9" w16cid:durableId="2243846">
    <w:abstractNumId w:val="8"/>
  </w:num>
  <w:num w:numId="10" w16cid:durableId="1707677871">
    <w:abstractNumId w:val="8"/>
  </w:num>
  <w:num w:numId="11" w16cid:durableId="1251043373">
    <w:abstractNumId w:val="8"/>
  </w:num>
  <w:num w:numId="12" w16cid:durableId="2116292320">
    <w:abstractNumId w:val="8"/>
  </w:num>
  <w:num w:numId="13" w16cid:durableId="1336956191">
    <w:abstractNumId w:val="8"/>
  </w:num>
  <w:num w:numId="14" w16cid:durableId="2090686666">
    <w:abstractNumId w:val="3"/>
  </w:num>
  <w:num w:numId="15" w16cid:durableId="437800973">
    <w:abstractNumId w:val="7"/>
  </w:num>
  <w:num w:numId="16" w16cid:durableId="700282402">
    <w:abstractNumId w:val="10"/>
  </w:num>
  <w:num w:numId="17" w16cid:durableId="1309476948">
    <w:abstractNumId w:val="11"/>
  </w:num>
  <w:num w:numId="18" w16cid:durableId="550963706">
    <w:abstractNumId w:val="5"/>
  </w:num>
  <w:num w:numId="19" w16cid:durableId="1284192548">
    <w:abstractNumId w:val="9"/>
  </w:num>
  <w:num w:numId="20" w16cid:durableId="856843399">
    <w:abstractNumId w:val="2"/>
  </w:num>
  <w:num w:numId="21" w16cid:durableId="1085226082">
    <w:abstractNumId w:val="6"/>
  </w:num>
  <w:num w:numId="22" w16cid:durableId="774059308">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ERCOT Market Rules">
    <w15:presenceInfo w15:providerId="None" w15:userId="ERCOT Market Rules"/>
  </w15:person>
  <w15:person w15:author="ERCOT">
    <w15:presenceInfo w15:providerId="None" w15:userId="ERCOT"/>
  </w15:person>
  <w15:person w15:author="Oncor 101725">
    <w15:presenceInfo w15:providerId="None" w15:userId="Oncor 10172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522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5DC8"/>
    <w:rsid w:val="00006711"/>
    <w:rsid w:val="00040FE8"/>
    <w:rsid w:val="000470E4"/>
    <w:rsid w:val="00053600"/>
    <w:rsid w:val="00060A5A"/>
    <w:rsid w:val="0006133E"/>
    <w:rsid w:val="00064B44"/>
    <w:rsid w:val="00067FE2"/>
    <w:rsid w:val="0007682E"/>
    <w:rsid w:val="00081473"/>
    <w:rsid w:val="000B2B35"/>
    <w:rsid w:val="000D1AEB"/>
    <w:rsid w:val="000D3E64"/>
    <w:rsid w:val="000E5DD2"/>
    <w:rsid w:val="000F13C5"/>
    <w:rsid w:val="00105A36"/>
    <w:rsid w:val="001313B4"/>
    <w:rsid w:val="00135BB1"/>
    <w:rsid w:val="0014546D"/>
    <w:rsid w:val="001500D9"/>
    <w:rsid w:val="001555DB"/>
    <w:rsid w:val="00156DB7"/>
    <w:rsid w:val="00157228"/>
    <w:rsid w:val="00157FD4"/>
    <w:rsid w:val="00160C3C"/>
    <w:rsid w:val="0017783C"/>
    <w:rsid w:val="0019314C"/>
    <w:rsid w:val="001A3BFE"/>
    <w:rsid w:val="001B334C"/>
    <w:rsid w:val="001F38F0"/>
    <w:rsid w:val="00213435"/>
    <w:rsid w:val="002218E8"/>
    <w:rsid w:val="00237430"/>
    <w:rsid w:val="002423DF"/>
    <w:rsid w:val="00276A99"/>
    <w:rsid w:val="00286AD9"/>
    <w:rsid w:val="002966F3"/>
    <w:rsid w:val="002B698E"/>
    <w:rsid w:val="002B69F3"/>
    <w:rsid w:val="002B763A"/>
    <w:rsid w:val="002D382A"/>
    <w:rsid w:val="002F1EDD"/>
    <w:rsid w:val="003013F2"/>
    <w:rsid w:val="0030232A"/>
    <w:rsid w:val="0030694A"/>
    <w:rsid w:val="003069F4"/>
    <w:rsid w:val="00307C2E"/>
    <w:rsid w:val="00314DB2"/>
    <w:rsid w:val="00332A4B"/>
    <w:rsid w:val="0033356A"/>
    <w:rsid w:val="00342163"/>
    <w:rsid w:val="00360920"/>
    <w:rsid w:val="003643BF"/>
    <w:rsid w:val="00384709"/>
    <w:rsid w:val="00386C35"/>
    <w:rsid w:val="00391043"/>
    <w:rsid w:val="00391AC1"/>
    <w:rsid w:val="003A3D77"/>
    <w:rsid w:val="003B5AED"/>
    <w:rsid w:val="003C5E8C"/>
    <w:rsid w:val="003C6B7B"/>
    <w:rsid w:val="003E4D25"/>
    <w:rsid w:val="0040722E"/>
    <w:rsid w:val="004135BD"/>
    <w:rsid w:val="0041703C"/>
    <w:rsid w:val="004302A4"/>
    <w:rsid w:val="00442753"/>
    <w:rsid w:val="0044339C"/>
    <w:rsid w:val="004449FC"/>
    <w:rsid w:val="004463BA"/>
    <w:rsid w:val="00450379"/>
    <w:rsid w:val="00450EA8"/>
    <w:rsid w:val="00451718"/>
    <w:rsid w:val="00451BB5"/>
    <w:rsid w:val="004822D4"/>
    <w:rsid w:val="0049290B"/>
    <w:rsid w:val="004A4451"/>
    <w:rsid w:val="004D06D3"/>
    <w:rsid w:val="004D3958"/>
    <w:rsid w:val="005008DF"/>
    <w:rsid w:val="005045D0"/>
    <w:rsid w:val="00534C6C"/>
    <w:rsid w:val="00583600"/>
    <w:rsid w:val="005841C0"/>
    <w:rsid w:val="0059260F"/>
    <w:rsid w:val="005A2FBB"/>
    <w:rsid w:val="005B2E63"/>
    <w:rsid w:val="005C72FC"/>
    <w:rsid w:val="005E1113"/>
    <w:rsid w:val="005E5074"/>
    <w:rsid w:val="005F01D4"/>
    <w:rsid w:val="005F0D08"/>
    <w:rsid w:val="00612E4F"/>
    <w:rsid w:val="00615D5E"/>
    <w:rsid w:val="00622E99"/>
    <w:rsid w:val="00625E5D"/>
    <w:rsid w:val="0066370F"/>
    <w:rsid w:val="00670F04"/>
    <w:rsid w:val="006866C6"/>
    <w:rsid w:val="006A0784"/>
    <w:rsid w:val="006A697B"/>
    <w:rsid w:val="006A73AB"/>
    <w:rsid w:val="006B4DDE"/>
    <w:rsid w:val="006C798F"/>
    <w:rsid w:val="006F6CD2"/>
    <w:rsid w:val="006F6FDD"/>
    <w:rsid w:val="006F7780"/>
    <w:rsid w:val="00721B33"/>
    <w:rsid w:val="00743968"/>
    <w:rsid w:val="007717F2"/>
    <w:rsid w:val="00782642"/>
    <w:rsid w:val="00785415"/>
    <w:rsid w:val="00791CB9"/>
    <w:rsid w:val="00793130"/>
    <w:rsid w:val="007B3233"/>
    <w:rsid w:val="007B3EF9"/>
    <w:rsid w:val="007B5A42"/>
    <w:rsid w:val="007C199B"/>
    <w:rsid w:val="007C655E"/>
    <w:rsid w:val="007D3073"/>
    <w:rsid w:val="007D64B9"/>
    <w:rsid w:val="007D72D4"/>
    <w:rsid w:val="007E0452"/>
    <w:rsid w:val="0080691B"/>
    <w:rsid w:val="008070C0"/>
    <w:rsid w:val="00811C12"/>
    <w:rsid w:val="008134D5"/>
    <w:rsid w:val="00815E4E"/>
    <w:rsid w:val="008278B5"/>
    <w:rsid w:val="008409BB"/>
    <w:rsid w:val="00845373"/>
    <w:rsid w:val="00845778"/>
    <w:rsid w:val="00864AC7"/>
    <w:rsid w:val="00887E28"/>
    <w:rsid w:val="008A28C2"/>
    <w:rsid w:val="008B2AD3"/>
    <w:rsid w:val="008D15EC"/>
    <w:rsid w:val="008D5C3A"/>
    <w:rsid w:val="008E4DDD"/>
    <w:rsid w:val="008E6DA2"/>
    <w:rsid w:val="00906979"/>
    <w:rsid w:val="00907B1E"/>
    <w:rsid w:val="00913A29"/>
    <w:rsid w:val="00943AFD"/>
    <w:rsid w:val="0095503E"/>
    <w:rsid w:val="009566DA"/>
    <w:rsid w:val="00963A51"/>
    <w:rsid w:val="00983B6E"/>
    <w:rsid w:val="009936F8"/>
    <w:rsid w:val="00994654"/>
    <w:rsid w:val="009A3772"/>
    <w:rsid w:val="009A4907"/>
    <w:rsid w:val="009D17F0"/>
    <w:rsid w:val="009D2F7F"/>
    <w:rsid w:val="009D4DB5"/>
    <w:rsid w:val="009E7A18"/>
    <w:rsid w:val="00A17381"/>
    <w:rsid w:val="00A254FB"/>
    <w:rsid w:val="00A27404"/>
    <w:rsid w:val="00A33CA6"/>
    <w:rsid w:val="00A42796"/>
    <w:rsid w:val="00A5311D"/>
    <w:rsid w:val="00A84A86"/>
    <w:rsid w:val="00AD3B58"/>
    <w:rsid w:val="00AD53D4"/>
    <w:rsid w:val="00AF56C6"/>
    <w:rsid w:val="00AF5ED6"/>
    <w:rsid w:val="00B032E8"/>
    <w:rsid w:val="00B43DB9"/>
    <w:rsid w:val="00B57F96"/>
    <w:rsid w:val="00B67892"/>
    <w:rsid w:val="00B73BA7"/>
    <w:rsid w:val="00B851ED"/>
    <w:rsid w:val="00BA13A2"/>
    <w:rsid w:val="00BA4D33"/>
    <w:rsid w:val="00BA5648"/>
    <w:rsid w:val="00BC2D06"/>
    <w:rsid w:val="00C27666"/>
    <w:rsid w:val="00C329F7"/>
    <w:rsid w:val="00C42C65"/>
    <w:rsid w:val="00C744EB"/>
    <w:rsid w:val="00C76A2C"/>
    <w:rsid w:val="00C85134"/>
    <w:rsid w:val="00C90702"/>
    <w:rsid w:val="00C917FF"/>
    <w:rsid w:val="00C9766A"/>
    <w:rsid w:val="00CA699C"/>
    <w:rsid w:val="00CB601C"/>
    <w:rsid w:val="00CC0086"/>
    <w:rsid w:val="00CC4F39"/>
    <w:rsid w:val="00CD165D"/>
    <w:rsid w:val="00CD544C"/>
    <w:rsid w:val="00CE00BA"/>
    <w:rsid w:val="00CF4256"/>
    <w:rsid w:val="00D04FE8"/>
    <w:rsid w:val="00D13206"/>
    <w:rsid w:val="00D15535"/>
    <w:rsid w:val="00D176CF"/>
    <w:rsid w:val="00D271E3"/>
    <w:rsid w:val="00D30F69"/>
    <w:rsid w:val="00D47A80"/>
    <w:rsid w:val="00D61F38"/>
    <w:rsid w:val="00D70899"/>
    <w:rsid w:val="00D83C7B"/>
    <w:rsid w:val="00D85807"/>
    <w:rsid w:val="00D86AD9"/>
    <w:rsid w:val="00D87349"/>
    <w:rsid w:val="00D91EE9"/>
    <w:rsid w:val="00D94391"/>
    <w:rsid w:val="00D97220"/>
    <w:rsid w:val="00E14D47"/>
    <w:rsid w:val="00E15F5D"/>
    <w:rsid w:val="00E1641C"/>
    <w:rsid w:val="00E2075D"/>
    <w:rsid w:val="00E26708"/>
    <w:rsid w:val="00E33A29"/>
    <w:rsid w:val="00E34958"/>
    <w:rsid w:val="00E37AB0"/>
    <w:rsid w:val="00E51FAE"/>
    <w:rsid w:val="00E71C39"/>
    <w:rsid w:val="00EA2C5A"/>
    <w:rsid w:val="00EA56E6"/>
    <w:rsid w:val="00EC335F"/>
    <w:rsid w:val="00EC48FB"/>
    <w:rsid w:val="00EC59F2"/>
    <w:rsid w:val="00ED14DF"/>
    <w:rsid w:val="00EF232A"/>
    <w:rsid w:val="00F05A69"/>
    <w:rsid w:val="00F05AB3"/>
    <w:rsid w:val="00F20BFC"/>
    <w:rsid w:val="00F2444F"/>
    <w:rsid w:val="00F31D99"/>
    <w:rsid w:val="00F33F8B"/>
    <w:rsid w:val="00F36B2D"/>
    <w:rsid w:val="00F43FFD"/>
    <w:rsid w:val="00F44236"/>
    <w:rsid w:val="00F52517"/>
    <w:rsid w:val="00F7289C"/>
    <w:rsid w:val="00FA56F1"/>
    <w:rsid w:val="00FA57B2"/>
    <w:rsid w:val="00FB507C"/>
    <w:rsid w:val="00FB509B"/>
    <w:rsid w:val="00FC3D4B"/>
    <w:rsid w:val="00FC6312"/>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2225"/>
    <o:shapelayout v:ext="edit">
      <o:idmap v:ext="edit" data="1"/>
    </o:shapelayout>
  </w:shapeDefaults>
  <w:decimalSymbol w:val="."/>
  <w:listSeparator w:val=","/>
  <w14:docId w14:val="0565412C"/>
  <w15:chartTrackingRefBased/>
  <w15:docId w15:val="{08792352-4614-4F26-83E8-19194D9D39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uiPriority w:val="99"/>
    <w:semiHidden/>
    <w:rPr>
      <w:sz w:val="16"/>
      <w:szCs w:val="16"/>
    </w:rPr>
  </w:style>
  <w:style w:type="paragraph" w:styleId="CommentText">
    <w:name w:val="annotation text"/>
    <w:basedOn w:val="Normal"/>
    <w:link w:val="CommentTextChar"/>
    <w:uiPriority w:val="99"/>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customStyle="1" w:styleId="H4Char">
    <w:name w:val="H4 Char"/>
    <w:link w:val="H4"/>
    <w:rsid w:val="0040722E"/>
    <w:rPr>
      <w:b/>
      <w:bCs/>
      <w:snapToGrid w:val="0"/>
      <w:sz w:val="24"/>
    </w:rPr>
  </w:style>
  <w:style w:type="character" w:styleId="UnresolvedMention">
    <w:name w:val="Unresolved Mention"/>
    <w:basedOn w:val="DefaultParagraphFont"/>
    <w:uiPriority w:val="99"/>
    <w:semiHidden/>
    <w:unhideWhenUsed/>
    <w:rsid w:val="0040722E"/>
    <w:rPr>
      <w:color w:val="605E5C"/>
      <w:shd w:val="clear" w:color="auto" w:fill="E1DFDD"/>
    </w:rPr>
  </w:style>
  <w:style w:type="paragraph" w:customStyle="1" w:styleId="BodyTextNumbered">
    <w:name w:val="Body Text Numbered"/>
    <w:basedOn w:val="BodyText"/>
    <w:link w:val="BodyTextNumberedChar1"/>
    <w:rsid w:val="0040722E"/>
    <w:pPr>
      <w:ind w:left="720" w:hanging="720"/>
    </w:pPr>
    <w:rPr>
      <w:iCs/>
      <w:szCs w:val="20"/>
    </w:rPr>
  </w:style>
  <w:style w:type="character" w:customStyle="1" w:styleId="BodyTextNumberedChar1">
    <w:name w:val="Body Text Numbered Char1"/>
    <w:link w:val="BodyTextNumbered"/>
    <w:rsid w:val="0040722E"/>
    <w:rPr>
      <w:iCs/>
      <w:sz w:val="24"/>
    </w:rPr>
  </w:style>
  <w:style w:type="character" w:customStyle="1" w:styleId="CommentTextChar">
    <w:name w:val="Comment Text Char"/>
    <w:link w:val="CommentText"/>
    <w:uiPriority w:val="99"/>
    <w:rsid w:val="0040722E"/>
  </w:style>
  <w:style w:type="character" w:customStyle="1" w:styleId="HeaderChar">
    <w:name w:val="Header Char"/>
    <w:link w:val="Header"/>
    <w:rsid w:val="0033356A"/>
    <w:rPr>
      <w:rFonts w:ascii="Arial" w:hAnsi="Arial"/>
      <w:b/>
      <w:bCs/>
      <w:sz w:val="24"/>
      <w:szCs w:val="24"/>
    </w:rPr>
  </w:style>
  <w:style w:type="paragraph" w:styleId="ListParagraph">
    <w:name w:val="List Paragraph"/>
    <w:basedOn w:val="Normal"/>
    <w:uiPriority w:val="34"/>
    <w:qFormat/>
    <w:rsid w:val="00A33CA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368939">
      <w:bodyDiv w:val="1"/>
      <w:marLeft w:val="0"/>
      <w:marRight w:val="0"/>
      <w:marTop w:val="0"/>
      <w:marBottom w:val="0"/>
      <w:divBdr>
        <w:top w:val="none" w:sz="0" w:space="0" w:color="auto"/>
        <w:left w:val="none" w:sz="0" w:space="0" w:color="auto"/>
        <w:bottom w:val="none" w:sz="0" w:space="0" w:color="auto"/>
        <w:right w:val="none" w:sz="0" w:space="0" w:color="auto"/>
      </w:divBdr>
    </w:div>
    <w:div w:id="123088082">
      <w:bodyDiv w:val="1"/>
      <w:marLeft w:val="0"/>
      <w:marRight w:val="0"/>
      <w:marTop w:val="0"/>
      <w:marBottom w:val="0"/>
      <w:divBdr>
        <w:top w:val="none" w:sz="0" w:space="0" w:color="auto"/>
        <w:left w:val="none" w:sz="0" w:space="0" w:color="auto"/>
        <w:bottom w:val="none" w:sz="0" w:space="0" w:color="auto"/>
        <w:right w:val="none" w:sz="0" w:space="0" w:color="auto"/>
      </w:divBdr>
    </w:div>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058359603">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6760296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ercot.com/files/docs/2023/08/25/ERCOT-Strategic-Plan-2024-2028.pdf" TargetMode="External"/><Relationship Id="rId18" Type="http://schemas.openxmlformats.org/officeDocument/2006/relationships/control" Target="activeX/activeX5.xml"/><Relationship Id="rId26" Type="http://schemas.openxmlformats.org/officeDocument/2006/relationships/image" Target="media/image6.wmf"/><Relationship Id="rId39" Type="http://schemas.openxmlformats.org/officeDocument/2006/relationships/footer" Target="footer3.xml"/><Relationship Id="rId21" Type="http://schemas.openxmlformats.org/officeDocument/2006/relationships/control" Target="activeX/activeX7.xml"/><Relationship Id="rId34" Type="http://schemas.microsoft.com/office/2016/09/relationships/commentsIds" Target="commentsIds.xml"/><Relationship Id="rId42"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control" Target="activeX/activeX4.xml"/><Relationship Id="rId20" Type="http://schemas.openxmlformats.org/officeDocument/2006/relationships/image" Target="media/image3.wmf"/><Relationship Id="rId29" Type="http://schemas.openxmlformats.org/officeDocument/2006/relationships/hyperlink" Target="mailto:Douglas.Fohn@ercot.com" TargetMode="External"/><Relationship Id="rId41"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rcot.com/files/docs/2023/08/25/ERCOT-Strategic-Plan-2024-2028.pdf" TargetMode="External"/><Relationship Id="rId24" Type="http://schemas.openxmlformats.org/officeDocument/2006/relationships/image" Target="media/image5.wmf"/><Relationship Id="rId32" Type="http://schemas.openxmlformats.org/officeDocument/2006/relationships/comments" Target="comments.xml"/><Relationship Id="rId37" Type="http://schemas.openxmlformats.org/officeDocument/2006/relationships/footer" Target="footer1.xm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ercot.com/files/docs/2023/08/25/ERCOT-Strategic-Plan-2024-2028.pdf" TargetMode="External"/><Relationship Id="rId23" Type="http://schemas.openxmlformats.org/officeDocument/2006/relationships/control" Target="activeX/activeX8.xml"/><Relationship Id="rId28" Type="http://schemas.openxmlformats.org/officeDocument/2006/relationships/control" Target="activeX/activeX11.xml"/><Relationship Id="rId36" Type="http://schemas.openxmlformats.org/officeDocument/2006/relationships/header" Target="header1.xml"/><Relationship Id="rId10" Type="http://schemas.openxmlformats.org/officeDocument/2006/relationships/control" Target="activeX/activeX1.xml"/><Relationship Id="rId19" Type="http://schemas.openxmlformats.org/officeDocument/2006/relationships/control" Target="activeX/activeX6.xml"/><Relationship Id="rId31" Type="http://schemas.openxmlformats.org/officeDocument/2006/relationships/hyperlink" Target="mailto:Brittney.Albracht@ercot.com" TargetMode="Externa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image" Target="media/image4.wmf"/><Relationship Id="rId27" Type="http://schemas.openxmlformats.org/officeDocument/2006/relationships/control" Target="activeX/activeX10.xml"/><Relationship Id="rId30" Type="http://schemas.openxmlformats.org/officeDocument/2006/relationships/hyperlink" Target="mailto:Jenifer.Fernandes@ercot.com" TargetMode="External"/><Relationship Id="rId35" Type="http://schemas.microsoft.com/office/2018/08/relationships/commentsExtensible" Target="commentsExtensible.xml"/><Relationship Id="rId8" Type="http://schemas.openxmlformats.org/officeDocument/2006/relationships/hyperlink" Target="https://www.ercot.com/mktrules/issues/PGRR131" TargetMode="External"/><Relationship Id="rId3" Type="http://schemas.openxmlformats.org/officeDocument/2006/relationships/styles" Target="styles.xml"/><Relationship Id="rId12" Type="http://schemas.openxmlformats.org/officeDocument/2006/relationships/control" Target="activeX/activeX2.xml"/><Relationship Id="rId17" Type="http://schemas.openxmlformats.org/officeDocument/2006/relationships/image" Target="media/image2.wmf"/><Relationship Id="rId25" Type="http://schemas.openxmlformats.org/officeDocument/2006/relationships/control" Target="activeX/activeX9.xml"/><Relationship Id="rId33" Type="http://schemas.microsoft.com/office/2011/relationships/commentsExtended" Target="commentsExtended.xml"/><Relationship Id="rId38" Type="http://schemas.openxmlformats.org/officeDocument/2006/relationships/footer" Target="footer2.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10.xml><?xml version="1.0" encoding="utf-8"?>
<ax:ocx xmlns:ax="http://schemas.microsoft.com/office/2006/activeX" xmlns:r="http://schemas.openxmlformats.org/officeDocument/2006/relationships" ax:classid="{8BD21D10-EC42-11CE-9E0D-00AA006002F3}" ax:persistence="persistStorage" r:id="rId1"/>
</file>

<file path=word/activeX/activeX1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activeX/activeX7.xml><?xml version="1.0" encoding="utf-8"?>
<ax:ocx xmlns:ax="http://schemas.microsoft.com/office/2006/activeX" xmlns:r="http://schemas.openxmlformats.org/officeDocument/2006/relationships" ax:classid="{8BD21D10-EC42-11CE-9E0D-00AA006002F3}" ax:persistence="persistStorage" r:id="rId1"/>
</file>

<file path=word/activeX/activeX8.xml><?xml version="1.0" encoding="utf-8"?>
<ax:ocx xmlns:ax="http://schemas.microsoft.com/office/2006/activeX" xmlns:r="http://schemas.openxmlformats.org/officeDocument/2006/relationships" ax:classid="{8BD21D10-EC42-11CE-9E0D-00AA006002F3}" ax:persistence="persistStorage" r:id="rId1"/>
</file>

<file path=word/activeX/activeX9.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669B4A-1A4E-4826-9FFD-E64FB156E9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1141</Words>
  <Characters>8689</Characters>
  <Application>Microsoft Office Word</Application>
  <DocSecurity>0</DocSecurity>
  <Lines>72</Lines>
  <Paragraphs>19</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9811</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cp:lastModifiedBy>
  <cp:revision>3</cp:revision>
  <cp:lastPrinted>2013-11-15T22:11:00Z</cp:lastPrinted>
  <dcterms:created xsi:type="dcterms:W3CDTF">2025-11-21T04:33:00Z</dcterms:created>
  <dcterms:modified xsi:type="dcterms:W3CDTF">2025-11-21T04:35:00Z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2023-12-27T17:27:57Z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e9e24716-fa7d-469d-a341-e7747804bdba</vt:lpwstr>
  </property>
  <property fmtid="{D5CDD505-2E9C-101B-9397-08002B2CF9AE}" pid="8" name="MSIP_Label_7084cbda-52b8-46fb-a7b7-cb5bd465ed85_ContentBits">
    <vt:lpwstr>0</vt:lpwstr>
  </property>
</Properties>
</file>